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6E3CF1">
        <w:rPr>
          <w:rFonts w:ascii="Arial" w:hAnsi="Arial" w:cs="Arial"/>
          <w:b/>
          <w:sz w:val="32"/>
          <w:szCs w:val="32"/>
        </w:rPr>
        <w:t xml:space="preserve">   </w:t>
      </w:r>
      <w:r w:rsidR="006E3CF1">
        <w:rPr>
          <w:rFonts w:ascii="Calibri" w:hAnsi="Calibri"/>
          <w:noProof/>
          <w:color w:val="1F497D"/>
          <w:sz w:val="22"/>
          <w:szCs w:val="22"/>
          <w:lang w:val="en-AU" w:eastAsia="en-AU"/>
        </w:rPr>
        <w:drawing>
          <wp:inline distT="0" distB="0" distL="0" distR="0">
            <wp:extent cx="1181100" cy="533400"/>
            <wp:effectExtent l="19050" t="0" r="0" b="0"/>
            <wp:docPr id="2"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9"/>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C617EA">
              <w:rPr>
                <w:rFonts w:ascii="Arial" w:hAnsi="Arial" w:cs="Arial"/>
                <w:sz w:val="20"/>
                <w:szCs w:val="20"/>
              </w:rPr>
              <w:t>BSB07 – Package</w:t>
            </w:r>
            <w:r w:rsidR="006557B6">
              <w:rPr>
                <w:rFonts w:ascii="Arial" w:hAnsi="Arial" w:cs="Arial"/>
                <w:sz w:val="20"/>
                <w:szCs w:val="20"/>
              </w:rPr>
              <w:t xml:space="preserve"> Six</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6557B6" w:rsidP="006B438A">
            <w:pPr>
              <w:spacing w:before="60" w:after="60"/>
              <w:jc w:val="both"/>
              <w:rPr>
                <w:rFonts w:ascii="Arial" w:hAnsi="Arial" w:cs="Arial"/>
                <w:i/>
                <w:sz w:val="28"/>
                <w:szCs w:val="28"/>
              </w:rPr>
            </w:pPr>
            <w:r>
              <w:rPr>
                <w:rFonts w:ascii="Arial" w:hAnsi="Arial" w:cs="Arial"/>
                <w:i/>
                <w:sz w:val="28"/>
                <w:szCs w:val="28"/>
              </w:rPr>
              <w:t>Sustainable Work Practices</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5C365B" w:rsidRDefault="006557B6" w:rsidP="006557B6">
            <w:pPr>
              <w:pStyle w:val="Header"/>
              <w:jc w:val="both"/>
              <w:rPr>
                <w:rFonts w:ascii="Calibri" w:hAnsi="Calibri"/>
                <w:sz w:val="22"/>
                <w:szCs w:val="22"/>
              </w:rPr>
            </w:pPr>
            <w:r w:rsidRPr="0003468C">
              <w:rPr>
                <w:rFonts w:ascii="Calibri" w:hAnsi="Calibri" w:cs="Arial"/>
                <w:sz w:val="22"/>
                <w:szCs w:val="22"/>
              </w:rPr>
              <w:t>BSBINM201A</w:t>
            </w:r>
            <w:r>
              <w:rPr>
                <w:rFonts w:ascii="Calibri" w:hAnsi="Calibri" w:cs="Arial"/>
                <w:sz w:val="22"/>
                <w:szCs w:val="22"/>
              </w:rPr>
              <w:t xml:space="preserve">: </w:t>
            </w:r>
            <w:r w:rsidRPr="0003468C">
              <w:rPr>
                <w:rFonts w:ascii="Calibri" w:hAnsi="Calibri"/>
                <w:sz w:val="22"/>
                <w:szCs w:val="22"/>
              </w:rPr>
              <w:t>Process and maintain workplace information</w:t>
            </w:r>
          </w:p>
          <w:p w:rsidR="006557B6" w:rsidRPr="00ED0EFF" w:rsidRDefault="006557B6" w:rsidP="006557B6">
            <w:pPr>
              <w:pStyle w:val="Header"/>
              <w:jc w:val="both"/>
              <w:rPr>
                <w:rFonts w:cs="Arial"/>
              </w:rPr>
            </w:pPr>
            <w:r w:rsidRPr="0003468C">
              <w:rPr>
                <w:rFonts w:ascii="Calibri" w:hAnsi="Calibri" w:cs="Arial"/>
                <w:sz w:val="22"/>
                <w:szCs w:val="22"/>
              </w:rPr>
              <w:t>BSBSUS201A</w:t>
            </w:r>
            <w:r>
              <w:rPr>
                <w:rFonts w:ascii="Calibri" w:hAnsi="Calibri" w:cs="Arial"/>
                <w:sz w:val="22"/>
                <w:szCs w:val="22"/>
              </w:rPr>
              <w:t xml:space="preserve">: </w:t>
            </w:r>
            <w:r w:rsidRPr="0003468C">
              <w:rPr>
                <w:rFonts w:ascii="Calibri" w:hAnsi="Calibri" w:cs="Arial"/>
                <w:sz w:val="22"/>
                <w:szCs w:val="22"/>
              </w:rPr>
              <w:t>Participate in environmentally sustainable work practices</w:t>
            </w: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B26D24">
              <w:rPr>
                <w:rFonts w:ascii="Arial" w:hAnsi="Arial" w:cs="Arial"/>
                <w:b/>
                <w:sz w:val="20"/>
                <w:szCs w:val="20"/>
              </w:rPr>
              <w:t>-5</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w:t>
            </w:r>
            <w:proofErr w:type="gramStart"/>
            <w:r w:rsidRPr="0024002D">
              <w:rPr>
                <w:b w:val="0"/>
                <w:sz w:val="20"/>
                <w:szCs w:val="20"/>
              </w:rPr>
              <w:t xml:space="preserve">is </w:t>
            </w:r>
            <w:r w:rsidR="00C9703F">
              <w:rPr>
                <w:b w:val="0"/>
                <w:sz w:val="20"/>
                <w:szCs w:val="20"/>
              </w:rPr>
              <w:t>??</w:t>
            </w:r>
            <w:proofErr w:type="gramEnd"/>
            <w:r w:rsidR="007A1924" w:rsidRPr="0024002D">
              <w:rPr>
                <w:b w:val="0"/>
                <w:sz w:val="20"/>
                <w:szCs w:val="20"/>
              </w:rPr>
              <w:t xml:space="preserve"> </w:t>
            </w:r>
          </w:p>
          <w:p w:rsidR="00424A74" w:rsidRPr="0024002D" w:rsidRDefault="00424A74" w:rsidP="00C6000B">
            <w:pPr>
              <w:pStyle w:val="Header"/>
              <w:rPr>
                <w:rFonts w:cs="Arial"/>
              </w:rPr>
            </w:pPr>
          </w:p>
          <w:p w:rsidR="00533933" w:rsidRPr="0024002D" w:rsidRDefault="00533933" w:rsidP="00C9703F">
            <w:pPr>
              <w:pStyle w:val="Header"/>
              <w:tabs>
                <w:tab w:val="clear" w:pos="4153"/>
                <w:tab w:val="clear" w:pos="8306"/>
                <w:tab w:val="center" w:pos="4320"/>
                <w:tab w:val="right" w:pos="8640"/>
              </w:tabs>
              <w:ind w:left="720"/>
              <w:rPr>
                <w:rFonts w:cs="Arial"/>
              </w:rPr>
            </w:pPr>
          </w:p>
        </w:tc>
      </w:tr>
      <w:tr w:rsidR="00ED0EFF" w:rsidRPr="00ED0EFF" w:rsidTr="006E3A67">
        <w:trPr>
          <w:cantSplit/>
          <w:trHeight w:val="380"/>
        </w:trPr>
        <w:tc>
          <w:tcPr>
            <w:tcW w:w="1621" w:type="dxa"/>
            <w:tcBorders>
              <w:left w:val="single" w:sz="12" w:space="0" w:color="auto"/>
              <w:bottom w:val="single" w:sz="4" w:space="0" w:color="auto"/>
            </w:tcBorders>
            <w:shd w:val="pct15" w:color="auto" w:fill="FFFFFF"/>
          </w:tcPr>
          <w:p w:rsidR="00ED0EFF" w:rsidRPr="00ED0EFF" w:rsidRDefault="00ED0EFF"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ED0EFF" w:rsidRPr="00ED0EFF" w:rsidRDefault="00ED0EFF" w:rsidP="00B26D24">
            <w:pPr>
              <w:rPr>
                <w:rFonts w:ascii="Arial" w:hAnsi="Arial" w:cs="Arial"/>
                <w:b/>
                <w:sz w:val="20"/>
                <w:szCs w:val="20"/>
              </w:rPr>
            </w:pPr>
            <w:r w:rsidRPr="00ED0EFF">
              <w:rPr>
                <w:rFonts w:ascii="Arial" w:hAnsi="Arial" w:cs="Arial"/>
                <w:b/>
                <w:sz w:val="20"/>
                <w:szCs w:val="20"/>
              </w:rPr>
              <w:t xml:space="preserve">Page </w:t>
            </w:r>
            <w:r w:rsidR="00B26D24">
              <w:rPr>
                <w:rFonts w:ascii="Arial" w:hAnsi="Arial" w:cs="Arial"/>
                <w:b/>
                <w:sz w:val="20"/>
                <w:szCs w:val="20"/>
              </w:rPr>
              <w:t>6</w:t>
            </w:r>
          </w:p>
        </w:tc>
        <w:tc>
          <w:tcPr>
            <w:tcW w:w="6480" w:type="dxa"/>
            <w:tcBorders>
              <w:bottom w:val="single" w:sz="4" w:space="0" w:color="auto"/>
              <w:right w:val="single" w:sz="12" w:space="0" w:color="auto"/>
            </w:tcBorders>
            <w:vAlign w:val="center"/>
          </w:tcPr>
          <w:p w:rsidR="00ED0EFF" w:rsidRPr="0024002D" w:rsidRDefault="0094203B" w:rsidP="00EE6C2A">
            <w:pPr>
              <w:rPr>
                <w:rFonts w:ascii="Arial" w:hAnsi="Arial" w:cs="Arial"/>
                <w:b/>
                <w:sz w:val="20"/>
                <w:szCs w:val="20"/>
              </w:rPr>
            </w:pPr>
            <w:r w:rsidRPr="0024002D">
              <w:rPr>
                <w:rFonts w:ascii="Arial" w:hAnsi="Arial" w:cs="Arial"/>
                <w:b/>
                <w:sz w:val="20"/>
                <w:szCs w:val="20"/>
              </w:rPr>
              <w:t>Student Self A</w:t>
            </w:r>
            <w:r w:rsidR="00ED0EFF" w:rsidRPr="0024002D">
              <w:rPr>
                <w:rFonts w:ascii="Arial" w:hAnsi="Arial" w:cs="Arial"/>
                <w:b/>
                <w:sz w:val="20"/>
                <w:szCs w:val="20"/>
              </w:rPr>
              <w:t xml:space="preserve">ssessment </w:t>
            </w:r>
          </w:p>
          <w:p w:rsidR="006E3A67" w:rsidRPr="0024002D" w:rsidRDefault="00ED0EFF" w:rsidP="008E3A8F">
            <w:pPr>
              <w:rPr>
                <w:rFonts w:ascii="Arial" w:hAnsi="Arial" w:cs="Arial"/>
                <w:sz w:val="20"/>
                <w:szCs w:val="20"/>
              </w:rPr>
            </w:pPr>
            <w:r w:rsidRPr="0024002D">
              <w:rPr>
                <w:rFonts w:ascii="Arial" w:hAnsi="Arial" w:cs="Arial"/>
                <w:sz w:val="20"/>
                <w:szCs w:val="20"/>
              </w:rPr>
              <w:t xml:space="preserve">This checklist is designed to be handed to the student. It enables the student to undertake a self assessment before submission of the </w:t>
            </w:r>
            <w:r w:rsidR="008E3A8F" w:rsidRPr="0024002D">
              <w:rPr>
                <w:rFonts w:ascii="Arial" w:hAnsi="Arial" w:cs="Arial"/>
                <w:sz w:val="20"/>
                <w:szCs w:val="20"/>
              </w:rPr>
              <w:t>task.</w:t>
            </w:r>
            <w:r w:rsidRPr="0024002D">
              <w:rPr>
                <w:rFonts w:ascii="Arial" w:hAnsi="Arial" w:cs="Arial"/>
                <w:sz w:val="20"/>
                <w:szCs w:val="20"/>
              </w:rPr>
              <w:t xml:space="preserve"> The completed checklist should be handed to the assessor with </w:t>
            </w:r>
            <w:r w:rsidR="006E3A67" w:rsidRPr="0024002D">
              <w:rPr>
                <w:rFonts w:ascii="Arial" w:hAnsi="Arial" w:cs="Arial"/>
                <w:sz w:val="20"/>
                <w:szCs w:val="20"/>
              </w:rPr>
              <w:t xml:space="preserve">the completed </w:t>
            </w:r>
            <w:r w:rsidR="008E3A8F" w:rsidRPr="0024002D">
              <w:rPr>
                <w:rFonts w:ascii="Arial" w:hAnsi="Arial" w:cs="Arial"/>
                <w:sz w:val="20"/>
                <w:szCs w:val="20"/>
              </w:rPr>
              <w:t>task</w:t>
            </w:r>
            <w:r w:rsidR="006E3A67" w:rsidRPr="0024002D">
              <w:rPr>
                <w:rFonts w:ascii="Arial" w:hAnsi="Arial" w:cs="Arial"/>
                <w:sz w:val="20"/>
                <w:szCs w:val="20"/>
              </w:rPr>
              <w:t>. The assessor is than able to use the checklist to determine competence and provided feedback</w:t>
            </w:r>
          </w:p>
          <w:p w:rsidR="0094203B" w:rsidRPr="0024002D" w:rsidRDefault="0094203B" w:rsidP="0024002D">
            <w:pPr>
              <w:rPr>
                <w:rFonts w:ascii="Arial" w:hAnsi="Arial" w:cs="Arial"/>
                <w:sz w:val="20"/>
                <w:szCs w:val="20"/>
              </w:rPr>
            </w:pPr>
            <w:proofErr w:type="gramStart"/>
            <w:r w:rsidRPr="0024002D">
              <w:rPr>
                <w:rFonts w:ascii="Arial" w:hAnsi="Arial" w:cs="Arial"/>
                <w:sz w:val="20"/>
                <w:szCs w:val="20"/>
              </w:rPr>
              <w:t>observation</w:t>
            </w:r>
            <w:proofErr w:type="gramEnd"/>
            <w:r w:rsidRPr="0024002D">
              <w:rPr>
                <w:rFonts w:ascii="Arial" w:hAnsi="Arial" w:cs="Arial"/>
                <w:sz w:val="20"/>
                <w:szCs w:val="20"/>
              </w:rPr>
              <w:t>.</w:t>
            </w: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B26D24">
            <w:pPr>
              <w:rPr>
                <w:rFonts w:ascii="Arial" w:hAnsi="Arial" w:cs="Arial"/>
                <w:b/>
                <w:sz w:val="20"/>
                <w:szCs w:val="20"/>
              </w:rPr>
            </w:pPr>
            <w:r w:rsidRPr="00ED0EFF">
              <w:rPr>
                <w:rFonts w:ascii="Arial" w:hAnsi="Arial" w:cs="Arial"/>
                <w:b/>
                <w:sz w:val="20"/>
                <w:szCs w:val="20"/>
              </w:rPr>
              <w:t>Page</w:t>
            </w:r>
            <w:r w:rsidR="0094203B">
              <w:rPr>
                <w:rFonts w:ascii="Arial" w:hAnsi="Arial" w:cs="Arial"/>
                <w:b/>
                <w:sz w:val="20"/>
                <w:szCs w:val="20"/>
              </w:rPr>
              <w:t xml:space="preserve"> </w:t>
            </w:r>
            <w:r w:rsidR="00B26D24">
              <w:rPr>
                <w:rFonts w:ascii="Arial" w:hAnsi="Arial" w:cs="Arial"/>
                <w:b/>
                <w:sz w:val="20"/>
                <w:szCs w:val="20"/>
              </w:rPr>
              <w:t>7</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6E3A67"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2B6668" w:rsidP="004E2E22">
      <w:pPr>
        <w:pStyle w:val="Heading1"/>
        <w:spacing w:before="0" w:after="0"/>
        <w:jc w:val="center"/>
        <w:rPr>
          <w:sz w:val="22"/>
          <w:szCs w:val="22"/>
        </w:rPr>
      </w:pPr>
      <w:r>
        <w:rPr>
          <w:noProof/>
          <w:sz w:val="22"/>
          <w:szCs w:val="22"/>
          <w:lang w:val="en-AU" w:eastAsia="en-AU"/>
        </w:rPr>
        <w:drawing>
          <wp:anchor distT="0" distB="0" distL="114300" distR="114300" simplePos="0" relativeHeight="251659264" behindDoc="1" locked="0" layoutInCell="1" allowOverlap="1">
            <wp:simplePos x="0" y="0"/>
            <wp:positionH relativeFrom="column">
              <wp:posOffset>4419600</wp:posOffset>
            </wp:positionH>
            <wp:positionV relativeFrom="paragraph">
              <wp:posOffset>-329565</wp:posOffset>
            </wp:positionV>
            <wp:extent cx="1600200" cy="581025"/>
            <wp:effectExtent l="19050" t="0" r="0" b="0"/>
            <wp:wrapNone/>
            <wp:docPr id="23"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AF1723" w:rsidRPr="004E2E22">
        <w:rPr>
          <w:sz w:val="22"/>
          <w:szCs w:val="22"/>
        </w:rPr>
        <w:t>Vocational Education and Training</w:t>
      </w:r>
      <w:r w:rsidRPr="002B6668">
        <w:rPr>
          <w:rFonts w:ascii="Brush Script MT" w:hAnsi="Brush Script MT"/>
          <w:color w:val="C0504D"/>
          <w:sz w:val="28"/>
          <w:szCs w:val="28"/>
        </w:rPr>
        <w:t xml:space="preserve"> </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666CF9" w:rsidRPr="00932B26" w:rsidRDefault="00666CF9" w:rsidP="00666CF9">
            <w:pPr>
              <w:pStyle w:val="Header"/>
              <w:jc w:val="both"/>
              <w:rPr>
                <w:rFonts w:cs="Arial"/>
                <w:sz w:val="24"/>
                <w:szCs w:val="24"/>
              </w:rPr>
            </w:pPr>
            <w:r w:rsidRPr="00932B26">
              <w:rPr>
                <w:rFonts w:cs="Arial"/>
                <w:sz w:val="24"/>
                <w:szCs w:val="24"/>
              </w:rPr>
              <w:t>BSBINM201A: Process and maintain workplace information</w:t>
            </w:r>
          </w:p>
          <w:p w:rsidR="00123A51" w:rsidRDefault="00666CF9" w:rsidP="00666CF9">
            <w:pPr>
              <w:rPr>
                <w:rFonts w:ascii="Arial" w:hAnsi="Arial" w:cs="Arial"/>
              </w:rPr>
            </w:pPr>
            <w:r w:rsidRPr="00932B26">
              <w:rPr>
                <w:rFonts w:ascii="Arial" w:hAnsi="Arial" w:cs="Arial"/>
              </w:rPr>
              <w:t>BSBSUS201A: Participate in environmentally sustainable work practices</w:t>
            </w:r>
          </w:p>
          <w:p w:rsidR="00932B26" w:rsidRPr="00123A51" w:rsidRDefault="00932B26" w:rsidP="00666CF9">
            <w:pPr>
              <w:rPr>
                <w:rFonts w:ascii="Arial" w:hAnsi="Arial" w:cs="Arial"/>
                <w:b/>
                <w:sz w:val="22"/>
                <w:szCs w:val="22"/>
                <w:lang w:val="en-US"/>
              </w:rPr>
            </w:pP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666CF9" w:rsidRPr="00666CF9" w:rsidRDefault="00C6000B" w:rsidP="00666CF9">
            <w:pPr>
              <w:rPr>
                <w:rFonts w:ascii="Arial" w:hAnsi="Arial" w:cs="Arial"/>
              </w:rPr>
            </w:pPr>
            <w:r w:rsidRPr="00666CF9">
              <w:rPr>
                <w:rFonts w:ascii="Arial" w:hAnsi="Arial" w:cs="Arial"/>
                <w:b/>
              </w:rPr>
              <w:t>Task Description:</w:t>
            </w:r>
            <w:ins w:id="0" w:author="hkemp2" w:date="2009-03-13T11:38:00Z">
              <w:r w:rsidR="002150E5" w:rsidRPr="00666CF9">
                <w:rPr>
                  <w:rFonts w:ascii="Arial" w:hAnsi="Arial" w:cs="Arial"/>
                  <w:b/>
                </w:rPr>
                <w:t xml:space="preserve"> </w:t>
              </w:r>
            </w:ins>
            <w:r w:rsidR="00612092" w:rsidRPr="00666CF9">
              <w:rPr>
                <w:rFonts w:ascii="Arial" w:hAnsi="Arial" w:cs="Arial"/>
                <w:b/>
              </w:rPr>
              <w:t>this task will be completed in 2 parts</w:t>
            </w:r>
            <w:r w:rsidR="00666CF9" w:rsidRPr="00666CF9">
              <w:rPr>
                <w:rFonts w:ascii="Arial" w:hAnsi="Arial" w:cs="Arial"/>
                <w:b/>
              </w:rPr>
              <w:t>.</w:t>
            </w:r>
            <w:r w:rsidR="00666CF9">
              <w:rPr>
                <w:rFonts w:ascii="Arial" w:hAnsi="Arial" w:cs="Arial"/>
                <w:b/>
                <w:sz w:val="22"/>
                <w:szCs w:val="22"/>
              </w:rPr>
              <w:t xml:space="preserve"> </w:t>
            </w:r>
            <w:r w:rsidR="00666CF9">
              <w:rPr>
                <w:rFonts w:ascii="Arial" w:hAnsi="Arial" w:cs="Arial"/>
              </w:rPr>
              <w:t xml:space="preserve"> Word </w:t>
            </w:r>
            <w:proofErr w:type="gramStart"/>
            <w:r w:rsidR="00666CF9">
              <w:rPr>
                <w:rFonts w:ascii="Arial" w:hAnsi="Arial" w:cs="Arial"/>
              </w:rPr>
              <w:t>process</w:t>
            </w:r>
            <w:proofErr w:type="gramEnd"/>
            <w:r w:rsidR="00666CF9">
              <w:rPr>
                <w:rFonts w:ascii="Arial" w:hAnsi="Arial" w:cs="Arial"/>
              </w:rPr>
              <w:t xml:space="preserve"> your answer and save as ‘sustainable work practices’.</w:t>
            </w:r>
          </w:p>
          <w:p w:rsidR="00C6000B" w:rsidRPr="0024002D" w:rsidRDefault="00C6000B" w:rsidP="00C6000B">
            <w:pPr>
              <w:spacing w:line="360" w:lineRule="auto"/>
              <w:rPr>
                <w:rFonts w:ascii="Arial" w:hAnsi="Arial" w:cs="Arial"/>
                <w:sz w:val="22"/>
                <w:szCs w:val="22"/>
              </w:rPr>
            </w:pPr>
          </w:p>
          <w:p w:rsidR="00666CF9" w:rsidRPr="00105B9F" w:rsidRDefault="00666CF9" w:rsidP="00666CF9">
            <w:pPr>
              <w:rPr>
                <w:b/>
                <w:sz w:val="40"/>
              </w:rPr>
            </w:pPr>
            <w:r w:rsidRPr="00105B9F">
              <w:rPr>
                <w:b/>
                <w:sz w:val="40"/>
              </w:rPr>
              <w:t>Sustainable Work Practices</w:t>
            </w:r>
          </w:p>
          <w:p w:rsidR="00666CF9" w:rsidRPr="00666CF9" w:rsidRDefault="00666CF9" w:rsidP="00666CF9">
            <w:pPr>
              <w:rPr>
                <w:rFonts w:ascii="Arial" w:hAnsi="Arial" w:cs="Arial"/>
              </w:rPr>
            </w:pPr>
            <w:r>
              <w:rPr>
                <w:rFonts w:ascii="Arial" w:hAnsi="Arial" w:cs="Arial"/>
              </w:rPr>
              <w:t xml:space="preserve">1: </w:t>
            </w:r>
            <w:r w:rsidRPr="00666CF9">
              <w:rPr>
                <w:rFonts w:ascii="Arial" w:hAnsi="Arial" w:cs="Arial"/>
              </w:rPr>
              <w:t>Use the following words to complete the sentences:</w:t>
            </w:r>
            <w:r>
              <w:rPr>
                <w:rFonts w:ascii="Arial" w:hAnsi="Arial" w:cs="Arial"/>
              </w:rPr>
              <w:t xml:space="preserve"> </w:t>
            </w:r>
          </w:p>
          <w:tbl>
            <w:tblPr>
              <w:tblW w:w="5000" w:type="pct"/>
              <w:tblCellSpacing w:w="15" w:type="dxa"/>
              <w:tblLayout w:type="fixed"/>
              <w:tblCellMar>
                <w:top w:w="45" w:type="dxa"/>
                <w:left w:w="45" w:type="dxa"/>
                <w:bottom w:w="45" w:type="dxa"/>
                <w:right w:w="45" w:type="dxa"/>
              </w:tblCellMar>
              <w:tblLook w:val="0000"/>
            </w:tblPr>
            <w:tblGrid>
              <w:gridCol w:w="3060"/>
              <w:gridCol w:w="2866"/>
              <w:gridCol w:w="3146"/>
            </w:tblGrid>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confidential</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security</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unattended</w:t>
                  </w:r>
                  <w:r w:rsidRPr="00666CF9">
                    <w:rPr>
                      <w:rFonts w:ascii="Arial" w:hAnsi="Arial" w:cs="Arial"/>
                    </w:rPr>
                    <w:t xml:space="preserve"> </w:t>
                  </w:r>
                </w:p>
              </w:tc>
            </w:tr>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locked</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sensitive</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unauthorised</w:t>
                  </w:r>
                  <w:r w:rsidRPr="00666CF9">
                    <w:rPr>
                      <w:rFonts w:ascii="Arial" w:hAnsi="Arial" w:cs="Arial"/>
                    </w:rPr>
                    <w:t xml:space="preserve"> </w:t>
                  </w:r>
                </w:p>
              </w:tc>
            </w:tr>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password</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trained</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view</w:t>
                  </w:r>
                  <w:r w:rsidRPr="00666CF9">
                    <w:rPr>
                      <w:rFonts w:ascii="Arial" w:hAnsi="Arial" w:cs="Arial"/>
                    </w:rPr>
                    <w:t xml:space="preserve"> </w:t>
                  </w:r>
                </w:p>
              </w:tc>
            </w:tr>
          </w:tbl>
          <w:p w:rsidR="00666CF9" w:rsidRPr="00666CF9" w:rsidRDefault="00666CF9" w:rsidP="00666CF9">
            <w:pPr>
              <w:spacing w:before="100" w:beforeAutospacing="1" w:after="100" w:afterAutospacing="1"/>
              <w:rPr>
                <w:rFonts w:ascii="Arial" w:hAnsi="Arial" w:cs="Arial"/>
              </w:rPr>
            </w:pPr>
            <w:r w:rsidRPr="00666CF9">
              <w:rPr>
                <w:rFonts w:ascii="Arial" w:hAnsi="Arial" w:cs="Arial"/>
              </w:rPr>
              <w:t xml:space="preserve">The safety and </w:t>
            </w:r>
            <w:r w:rsidRPr="00666CF9">
              <w:rPr>
                <w:rFonts w:ascii="Arial" w:hAnsi="Arial" w:cs="Arial"/>
                <w:noProof/>
                <w:lang w:val="en-AU" w:eastAsia="en-AU"/>
              </w:rPr>
              <w:drawing>
                <wp:inline distT="0" distB="0" distL="0" distR="0">
                  <wp:extent cx="1009650" cy="180975"/>
                  <wp:effectExtent l="19050" t="0" r="0" b="0"/>
                  <wp:docPr id="16" name="Picture 2"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of </w:t>
            </w:r>
            <w:r w:rsidRPr="00666CF9">
              <w:rPr>
                <w:rFonts w:ascii="Arial" w:hAnsi="Arial" w:cs="Arial"/>
                <w:noProof/>
                <w:lang w:val="en-AU" w:eastAsia="en-AU"/>
              </w:rPr>
              <w:drawing>
                <wp:inline distT="0" distB="0" distL="0" distR="0">
                  <wp:extent cx="1009650" cy="180975"/>
                  <wp:effectExtent l="19050" t="0" r="0" b="0"/>
                  <wp:docPr id="14" name="Picture 3"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information is of great concern to businesses today.  Staff need to be </w:t>
            </w:r>
            <w:r w:rsidRPr="00666CF9">
              <w:rPr>
                <w:rFonts w:ascii="Arial" w:hAnsi="Arial" w:cs="Arial"/>
                <w:noProof/>
                <w:lang w:val="en-AU" w:eastAsia="en-AU"/>
              </w:rPr>
              <w:drawing>
                <wp:inline distT="0" distB="0" distL="0" distR="0">
                  <wp:extent cx="1009650" cy="180975"/>
                  <wp:effectExtent l="19050" t="0" r="0" b="0"/>
                  <wp:docPr id="13" name="Picture 4"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in the importance of maintaining strict confidence in relation to </w:t>
            </w:r>
            <w:r w:rsidRPr="00666CF9">
              <w:rPr>
                <w:rFonts w:ascii="Arial" w:hAnsi="Arial" w:cs="Arial"/>
                <w:noProof/>
                <w:lang w:val="en-AU" w:eastAsia="en-AU"/>
              </w:rPr>
              <w:drawing>
                <wp:inline distT="0" distB="0" distL="0" distR="0">
                  <wp:extent cx="1009650" cy="180975"/>
                  <wp:effectExtent l="19050" t="0" r="0" b="0"/>
                  <wp:docPr id="5" name="Picture 5"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information and should not discuss restricted matters with </w:t>
            </w:r>
            <w:r w:rsidRPr="00666CF9">
              <w:rPr>
                <w:rFonts w:ascii="Arial" w:hAnsi="Arial" w:cs="Arial"/>
                <w:noProof/>
                <w:lang w:val="en-AU" w:eastAsia="en-AU"/>
              </w:rPr>
              <w:drawing>
                <wp:inline distT="0" distB="0" distL="0" distR="0">
                  <wp:extent cx="1009650" cy="180975"/>
                  <wp:effectExtent l="19050" t="0" r="0" b="0"/>
                  <wp:docPr id="3" name="Picture 6"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persons.  Records should not be left </w:t>
            </w:r>
            <w:r w:rsidRPr="00666CF9">
              <w:rPr>
                <w:rFonts w:ascii="Arial" w:hAnsi="Arial" w:cs="Arial"/>
                <w:noProof/>
                <w:lang w:val="en-AU" w:eastAsia="en-AU"/>
              </w:rPr>
              <w:drawing>
                <wp:inline distT="0" distB="0" distL="0" distR="0">
                  <wp:extent cx="1009650" cy="180975"/>
                  <wp:effectExtent l="19050" t="0" r="0" b="0"/>
                  <wp:docPr id="1" name="Picture 7"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or in full </w:t>
            </w:r>
            <w:r w:rsidRPr="00666CF9">
              <w:rPr>
                <w:rFonts w:ascii="Arial" w:hAnsi="Arial" w:cs="Arial"/>
                <w:noProof/>
                <w:lang w:val="en-AU" w:eastAsia="en-AU"/>
              </w:rPr>
              <w:drawing>
                <wp:inline distT="0" distB="0" distL="0" distR="0">
                  <wp:extent cx="1009650" cy="180975"/>
                  <wp:effectExtent l="19050" t="0" r="0" b="0"/>
                  <wp:docPr id="8" name="Picture 8"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and should be </w:t>
            </w:r>
            <w:r w:rsidRPr="00666CF9">
              <w:rPr>
                <w:rFonts w:ascii="Arial" w:hAnsi="Arial" w:cs="Arial"/>
                <w:noProof/>
                <w:lang w:val="en-AU" w:eastAsia="en-AU"/>
              </w:rPr>
              <w:drawing>
                <wp:inline distT="0" distB="0" distL="0" distR="0">
                  <wp:extent cx="1009650" cy="180975"/>
                  <wp:effectExtent l="19050" t="0" r="0" b="0"/>
                  <wp:docPr id="9" name="Picture 9"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009F066B">
              <w:rPr>
                <w:rFonts w:ascii="Arial" w:hAnsi="Arial" w:cs="Arial"/>
              </w:rPr>
              <w:t>away when not in</w:t>
            </w:r>
            <w:r w:rsidRPr="00666CF9">
              <w:rPr>
                <w:rFonts w:ascii="Arial" w:hAnsi="Arial" w:cs="Arial"/>
              </w:rPr>
              <w:t xml:space="preserve"> use.  Computerized filing systems should be protected with </w:t>
            </w:r>
            <w:r w:rsidRPr="00666CF9">
              <w:rPr>
                <w:rFonts w:ascii="Arial" w:hAnsi="Arial" w:cs="Arial"/>
                <w:noProof/>
                <w:lang w:val="en-AU" w:eastAsia="en-AU"/>
              </w:rPr>
              <w:drawing>
                <wp:inline distT="0" distB="0" distL="0" distR="0">
                  <wp:extent cx="1009650" cy="180975"/>
                  <wp:effectExtent l="19050" t="0" r="0" b="0"/>
                  <wp:docPr id="10" name="Picture 10"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lank line"/>
                          <pic:cNvPicPr>
                            <a:picLocks noChangeAspect="1" noChangeArrowheads="1"/>
                          </pic:cNvPicPr>
                        </pic:nvPicPr>
                        <pic:blipFill>
                          <a:blip r:embed="rId12"/>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and log-in access.</w:t>
            </w:r>
          </w:p>
          <w:p w:rsidR="00666CF9" w:rsidRPr="00666CF9" w:rsidRDefault="00666CF9" w:rsidP="00666CF9">
            <w:pPr>
              <w:spacing w:before="100" w:beforeAutospacing="1" w:after="100" w:afterAutospacing="1"/>
              <w:rPr>
                <w:rFonts w:ascii="Arial" w:hAnsi="Arial" w:cs="Arial"/>
              </w:rPr>
            </w:pPr>
            <w:r>
              <w:t xml:space="preserve">2: </w:t>
            </w:r>
            <w:r w:rsidRPr="00666CF9">
              <w:rPr>
                <w:rFonts w:ascii="Arial" w:hAnsi="Arial" w:cs="Arial"/>
              </w:rPr>
              <w:t xml:space="preserve">How can the following types of technology or business equipment assist in the effective collection of information?  </w:t>
            </w:r>
          </w:p>
          <w:p w:rsidR="00666CF9" w:rsidRPr="00666CF9" w:rsidRDefault="00666CF9" w:rsidP="00666CF9">
            <w:pPr>
              <w:numPr>
                <w:ilvl w:val="0"/>
                <w:numId w:val="21"/>
              </w:numPr>
              <w:spacing w:before="100" w:beforeAutospacing="1" w:after="100" w:afterAutospacing="1"/>
              <w:rPr>
                <w:rFonts w:ascii="Arial" w:hAnsi="Arial" w:cs="Arial"/>
              </w:rPr>
            </w:pPr>
            <w:r w:rsidRPr="00666CF9">
              <w:rPr>
                <w:rFonts w:ascii="Arial" w:hAnsi="Arial" w:cs="Arial"/>
              </w:rPr>
              <w:t xml:space="preserve">photocopier </w:t>
            </w:r>
          </w:p>
          <w:p w:rsidR="00666CF9" w:rsidRPr="00666CF9" w:rsidRDefault="00666CF9" w:rsidP="00666CF9">
            <w:pPr>
              <w:numPr>
                <w:ilvl w:val="0"/>
                <w:numId w:val="21"/>
              </w:numPr>
              <w:spacing w:before="100" w:beforeAutospacing="1" w:after="100" w:afterAutospacing="1"/>
              <w:rPr>
                <w:rFonts w:ascii="Arial" w:hAnsi="Arial" w:cs="Arial"/>
              </w:rPr>
            </w:pPr>
            <w:r w:rsidRPr="00666CF9">
              <w:rPr>
                <w:rFonts w:ascii="Arial" w:hAnsi="Arial" w:cs="Arial"/>
              </w:rPr>
              <w:t xml:space="preserve">computerised filing systems </w:t>
            </w:r>
          </w:p>
          <w:p w:rsidR="00666CF9" w:rsidRPr="00666CF9" w:rsidRDefault="00666CF9" w:rsidP="00666CF9">
            <w:pPr>
              <w:numPr>
                <w:ilvl w:val="0"/>
                <w:numId w:val="21"/>
              </w:numPr>
              <w:spacing w:before="100" w:beforeAutospacing="1" w:after="100" w:afterAutospacing="1"/>
              <w:rPr>
                <w:rFonts w:ascii="Arial" w:hAnsi="Arial" w:cs="Arial"/>
              </w:rPr>
            </w:pPr>
            <w:r w:rsidRPr="00666CF9">
              <w:rPr>
                <w:rFonts w:ascii="Arial" w:hAnsi="Arial" w:cs="Arial"/>
              </w:rPr>
              <w:t xml:space="preserve">answering machine </w:t>
            </w:r>
          </w:p>
          <w:p w:rsidR="00666CF9" w:rsidRPr="00666CF9" w:rsidRDefault="00666CF9" w:rsidP="00666CF9">
            <w:pPr>
              <w:numPr>
                <w:ilvl w:val="0"/>
                <w:numId w:val="21"/>
              </w:numPr>
              <w:spacing w:before="100" w:beforeAutospacing="1" w:after="100" w:afterAutospacing="1"/>
              <w:rPr>
                <w:rFonts w:ascii="Arial" w:hAnsi="Arial" w:cs="Arial"/>
              </w:rPr>
            </w:pPr>
            <w:r w:rsidRPr="00666CF9">
              <w:rPr>
                <w:rFonts w:ascii="Arial" w:hAnsi="Arial" w:cs="Arial"/>
              </w:rPr>
              <w:t xml:space="preserve">fax machine </w:t>
            </w:r>
          </w:p>
          <w:p w:rsidR="00666CF9" w:rsidRPr="00666CF9" w:rsidRDefault="00666CF9" w:rsidP="00666CF9">
            <w:pPr>
              <w:spacing w:before="100" w:beforeAutospacing="1" w:after="100" w:afterAutospacing="1"/>
              <w:rPr>
                <w:rFonts w:ascii="Arial" w:hAnsi="Arial" w:cs="Arial"/>
              </w:rPr>
            </w:pPr>
            <w:r>
              <w:rPr>
                <w:rFonts w:ascii="Arial" w:hAnsi="Arial" w:cs="Arial"/>
              </w:rPr>
              <w:t xml:space="preserve">3; </w:t>
            </w:r>
            <w:r w:rsidRPr="00666CF9">
              <w:rPr>
                <w:rFonts w:ascii="Arial" w:hAnsi="Arial" w:cs="Arial"/>
              </w:rPr>
              <w:t>You are concerned about confidentiality in your office.  Write a memo to all staff advising two ways they can</w:t>
            </w:r>
          </w:p>
          <w:p w:rsidR="00666CF9" w:rsidRPr="00666CF9" w:rsidRDefault="00666CF9" w:rsidP="00666CF9">
            <w:pPr>
              <w:numPr>
                <w:ilvl w:val="0"/>
                <w:numId w:val="22"/>
              </w:numPr>
              <w:spacing w:before="100" w:beforeAutospacing="1" w:after="100" w:afterAutospacing="1"/>
              <w:rPr>
                <w:rFonts w:ascii="Arial" w:hAnsi="Arial" w:cs="Arial"/>
              </w:rPr>
            </w:pPr>
            <w:r w:rsidRPr="00666CF9">
              <w:rPr>
                <w:rFonts w:ascii="Arial" w:hAnsi="Arial" w:cs="Arial"/>
              </w:rPr>
              <w:t xml:space="preserve">ensure sensitive phone conversations are not overheard </w:t>
            </w:r>
          </w:p>
          <w:p w:rsidR="00666CF9" w:rsidRPr="00666CF9" w:rsidRDefault="00666CF9" w:rsidP="00666CF9">
            <w:pPr>
              <w:numPr>
                <w:ilvl w:val="0"/>
                <w:numId w:val="22"/>
              </w:numPr>
              <w:spacing w:before="100" w:beforeAutospacing="1" w:after="100" w:afterAutospacing="1"/>
              <w:rPr>
                <w:rFonts w:ascii="Arial" w:hAnsi="Arial" w:cs="Arial"/>
              </w:rPr>
            </w:pPr>
            <w:r w:rsidRPr="00666CF9">
              <w:rPr>
                <w:rFonts w:ascii="Arial" w:hAnsi="Arial" w:cs="Arial"/>
              </w:rPr>
              <w:t xml:space="preserve">keep customer records secure and confidential </w:t>
            </w:r>
          </w:p>
          <w:p w:rsidR="00666CF9" w:rsidRDefault="00666CF9" w:rsidP="00666CF9">
            <w:pPr>
              <w:rPr>
                <w:lang w:val="en-US"/>
              </w:rPr>
            </w:pPr>
          </w:p>
          <w:p w:rsidR="002D6278" w:rsidRDefault="002D6278" w:rsidP="00666CF9">
            <w:pPr>
              <w:rPr>
                <w:lang w:val="en-US"/>
              </w:rPr>
            </w:pPr>
          </w:p>
          <w:p w:rsidR="00666CF9" w:rsidRDefault="00666CF9" w:rsidP="00666CF9">
            <w:pPr>
              <w:rPr>
                <w:lang w:val="en-US"/>
              </w:rPr>
            </w:pPr>
          </w:p>
          <w:p w:rsidR="00666CF9" w:rsidRPr="00666CF9" w:rsidRDefault="00666CF9" w:rsidP="00666CF9">
            <w:pPr>
              <w:rPr>
                <w:rFonts w:ascii="Arial" w:hAnsi="Arial" w:cs="Arial"/>
                <w:lang w:val="en-US"/>
              </w:rPr>
            </w:pPr>
            <w:r>
              <w:rPr>
                <w:lang w:val="en-US"/>
              </w:rPr>
              <w:br w:type="page"/>
              <w:t xml:space="preserve">4; </w:t>
            </w:r>
            <w:r w:rsidRPr="00666CF9">
              <w:rPr>
                <w:rFonts w:ascii="Arial" w:hAnsi="Arial" w:cs="Arial"/>
                <w:lang w:val="en-US"/>
              </w:rPr>
              <w:t>Place the name</w:t>
            </w:r>
            <w:r>
              <w:rPr>
                <w:rFonts w:ascii="Arial" w:hAnsi="Arial" w:cs="Arial"/>
                <w:lang w:val="en-US"/>
              </w:rPr>
              <w:t xml:space="preserve">s </w:t>
            </w:r>
            <w:r w:rsidRPr="00666CF9">
              <w:rPr>
                <w:rFonts w:ascii="Arial" w:hAnsi="Arial" w:cs="Arial"/>
                <w:lang w:val="en-US"/>
              </w:rPr>
              <w:t>following in the correct filing sequence.</w:t>
            </w:r>
          </w:p>
          <w:p w:rsidR="00666CF9" w:rsidRPr="00666CF9" w:rsidRDefault="00666CF9" w:rsidP="00666CF9">
            <w:pPr>
              <w:rPr>
                <w:rFonts w:ascii="Arial" w:hAnsi="Arial" w:cs="Arial"/>
                <w:lang w:val="en-US"/>
              </w:rPr>
            </w:pPr>
          </w:p>
          <w:p w:rsidR="00666CF9" w:rsidRPr="00666CF9" w:rsidRDefault="00666CF9" w:rsidP="00666CF9">
            <w:pPr>
              <w:rPr>
                <w:rFonts w:ascii="Arial" w:hAnsi="Arial" w:cs="Arial"/>
                <w:lang w:val="en-US"/>
              </w:rPr>
            </w:pPr>
            <w:r w:rsidRPr="00666CF9">
              <w:rPr>
                <w:rFonts w:ascii="Arial" w:hAnsi="Arial" w:cs="Arial"/>
                <w:lang w:val="en-US"/>
              </w:rPr>
              <w:t>John Jones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Raymond Watson</w:t>
            </w:r>
          </w:p>
          <w:p w:rsidR="00666CF9" w:rsidRPr="00666CF9" w:rsidRDefault="00666CF9" w:rsidP="00666CF9">
            <w:pPr>
              <w:rPr>
                <w:rFonts w:ascii="Arial" w:hAnsi="Arial" w:cs="Arial"/>
                <w:lang w:val="en-US"/>
              </w:rPr>
            </w:pPr>
            <w:r w:rsidRPr="00666CF9">
              <w:rPr>
                <w:rFonts w:ascii="Arial" w:hAnsi="Arial" w:cs="Arial"/>
                <w:lang w:val="en-US"/>
              </w:rPr>
              <w:t>Allan James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 Walters</w:t>
            </w:r>
          </w:p>
          <w:p w:rsidR="00666CF9" w:rsidRPr="00666CF9" w:rsidRDefault="00666CF9" w:rsidP="00666CF9">
            <w:pPr>
              <w:rPr>
                <w:rFonts w:ascii="Arial" w:hAnsi="Arial" w:cs="Arial"/>
                <w:lang w:val="en-US"/>
              </w:rPr>
            </w:pPr>
            <w:r w:rsidRPr="00666CF9">
              <w:rPr>
                <w:rFonts w:ascii="Arial" w:hAnsi="Arial" w:cs="Arial"/>
                <w:lang w:val="en-US"/>
              </w:rPr>
              <w:t>Brendon Johnson</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Tony Walters</w:t>
            </w:r>
          </w:p>
          <w:p w:rsidR="00666CF9" w:rsidRPr="00666CF9" w:rsidRDefault="00666CF9" w:rsidP="00666CF9">
            <w:pPr>
              <w:rPr>
                <w:rFonts w:ascii="Arial" w:hAnsi="Arial" w:cs="Arial"/>
                <w:lang w:val="en-US"/>
              </w:rPr>
            </w:pPr>
            <w:r w:rsidRPr="00666CF9">
              <w:rPr>
                <w:rFonts w:ascii="Arial" w:hAnsi="Arial" w:cs="Arial"/>
                <w:lang w:val="en-US"/>
              </w:rPr>
              <w:t>Steven Johnstone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Walters</w:t>
            </w:r>
          </w:p>
          <w:p w:rsidR="00666CF9" w:rsidRPr="00666CF9" w:rsidRDefault="00666CF9" w:rsidP="00666CF9">
            <w:pPr>
              <w:rPr>
                <w:rFonts w:ascii="Arial" w:hAnsi="Arial" w:cs="Arial"/>
                <w:lang w:val="en-US"/>
              </w:rPr>
            </w:pPr>
            <w:r w:rsidRPr="00666CF9">
              <w:rPr>
                <w:rFonts w:ascii="Arial" w:hAnsi="Arial" w:cs="Arial"/>
                <w:lang w:val="en-US"/>
              </w:rPr>
              <w:t>Le Hoang</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Ray Watson</w:t>
            </w:r>
          </w:p>
          <w:p w:rsidR="00666CF9" w:rsidRPr="00666CF9" w:rsidRDefault="00666CF9" w:rsidP="00666CF9">
            <w:pPr>
              <w:rPr>
                <w:rFonts w:ascii="Arial" w:hAnsi="Arial" w:cs="Arial"/>
                <w:lang w:val="en-US"/>
              </w:rPr>
            </w:pPr>
            <w:r w:rsidRPr="00666CF9">
              <w:rPr>
                <w:rFonts w:ascii="Arial" w:hAnsi="Arial" w:cs="Arial"/>
                <w:lang w:val="en-US"/>
              </w:rPr>
              <w:t>A James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Watson</w:t>
            </w:r>
          </w:p>
          <w:p w:rsidR="00666CF9" w:rsidRPr="00666CF9" w:rsidRDefault="00666CF9" w:rsidP="00666CF9">
            <w:pPr>
              <w:rPr>
                <w:rFonts w:ascii="Arial" w:hAnsi="Arial" w:cs="Arial"/>
                <w:lang w:val="en-US"/>
              </w:rPr>
            </w:pPr>
            <w:r w:rsidRPr="00666CF9">
              <w:rPr>
                <w:rFonts w:ascii="Arial" w:hAnsi="Arial" w:cs="Arial"/>
                <w:lang w:val="en-US"/>
              </w:rPr>
              <w:t>The Rose and Thistle Tea Rooms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Troy le Roux</w:t>
            </w:r>
          </w:p>
          <w:p w:rsidR="00666CF9" w:rsidRPr="00666CF9" w:rsidRDefault="00666CF9" w:rsidP="00666CF9">
            <w:pPr>
              <w:rPr>
                <w:rFonts w:ascii="Arial" w:hAnsi="Arial" w:cs="Arial"/>
                <w:lang w:val="en-US"/>
              </w:rPr>
            </w:pPr>
            <w:r w:rsidRPr="00666CF9">
              <w:rPr>
                <w:rFonts w:ascii="Arial" w:hAnsi="Arial" w:cs="Arial"/>
                <w:lang w:val="en-US"/>
              </w:rPr>
              <w:t>Rosemount, Perry &amp; Pride Pty Ltd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Patti </w:t>
            </w:r>
            <w:proofErr w:type="spellStart"/>
            <w:r w:rsidRPr="00666CF9">
              <w:rPr>
                <w:rFonts w:ascii="Arial" w:hAnsi="Arial" w:cs="Arial"/>
                <w:lang w:val="en-US"/>
              </w:rPr>
              <w:t>L’estrange</w:t>
            </w:r>
            <w:proofErr w:type="spellEnd"/>
          </w:p>
          <w:p w:rsidR="00666CF9" w:rsidRPr="00666CF9" w:rsidRDefault="00666CF9" w:rsidP="00666CF9">
            <w:pPr>
              <w:rPr>
                <w:rFonts w:ascii="Arial" w:hAnsi="Arial" w:cs="Arial"/>
                <w:lang w:val="en-US"/>
              </w:rPr>
            </w:pPr>
            <w:r w:rsidRPr="00666CF9">
              <w:rPr>
                <w:rFonts w:ascii="Arial" w:hAnsi="Arial" w:cs="Arial"/>
                <w:lang w:val="en-US"/>
              </w:rPr>
              <w:t>S R Richards Electrical Services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Melanie Le </w:t>
            </w:r>
            <w:proofErr w:type="spellStart"/>
            <w:r w:rsidRPr="00666CF9">
              <w:rPr>
                <w:rFonts w:ascii="Arial" w:hAnsi="Arial" w:cs="Arial"/>
                <w:lang w:val="en-US"/>
              </w:rPr>
              <w:t>Tissier</w:t>
            </w:r>
            <w:proofErr w:type="spellEnd"/>
          </w:p>
          <w:p w:rsidR="00666CF9" w:rsidRPr="00666CF9" w:rsidRDefault="00666CF9" w:rsidP="00666CF9">
            <w:pPr>
              <w:rPr>
                <w:rFonts w:ascii="Arial" w:hAnsi="Arial" w:cs="Arial"/>
                <w:lang w:val="en-US"/>
              </w:rPr>
            </w:pPr>
            <w:r w:rsidRPr="00666CF9">
              <w:rPr>
                <w:rFonts w:ascii="Arial" w:hAnsi="Arial" w:cs="Arial"/>
                <w:lang w:val="en-US"/>
              </w:rPr>
              <w:t>Roseberry, Smith and Assoc</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Adrian Lee</w:t>
            </w:r>
          </w:p>
          <w:p w:rsidR="00666CF9" w:rsidRPr="00666CF9" w:rsidRDefault="00666CF9" w:rsidP="00666CF9">
            <w:pPr>
              <w:rPr>
                <w:rFonts w:ascii="Arial" w:hAnsi="Arial" w:cs="Arial"/>
                <w:lang w:val="en-US"/>
              </w:rPr>
            </w:pPr>
            <w:r w:rsidRPr="00666CF9">
              <w:rPr>
                <w:rFonts w:ascii="Arial" w:hAnsi="Arial" w:cs="Arial"/>
                <w:lang w:val="en-US"/>
              </w:rPr>
              <w:t xml:space="preserve">The </w:t>
            </w:r>
            <w:smartTag w:uri="urn:schemas-microsoft-com:office:smarttags" w:element="Street">
              <w:smartTag w:uri="urn:schemas-microsoft-com:office:smarttags" w:element="address">
                <w:r w:rsidRPr="00666CF9">
                  <w:rPr>
                    <w:rFonts w:ascii="Arial" w:hAnsi="Arial" w:cs="Arial"/>
                    <w:lang w:val="en-US"/>
                  </w:rPr>
                  <w:t>Old Snowball Co Pty Ltd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proofErr w:type="spellStart"/>
                <w:r w:rsidRPr="00666CF9">
                  <w:rPr>
                    <w:rFonts w:ascii="Arial" w:hAnsi="Arial" w:cs="Arial"/>
                    <w:lang w:val="en-US"/>
                  </w:rPr>
                  <w:t>Tilly</w:t>
                </w:r>
                <w:proofErr w:type="spellEnd"/>
                <w:r w:rsidRPr="00666CF9">
                  <w:rPr>
                    <w:rFonts w:ascii="Arial" w:hAnsi="Arial" w:cs="Arial"/>
                    <w:lang w:val="en-US"/>
                  </w:rPr>
                  <w:t xml:space="preserve"> St</w:t>
                </w:r>
              </w:smartTag>
            </w:smartTag>
            <w:r w:rsidRPr="00666CF9">
              <w:rPr>
                <w:rFonts w:ascii="Arial" w:hAnsi="Arial" w:cs="Arial"/>
                <w:lang w:val="en-US"/>
              </w:rPr>
              <w:t xml:space="preserve"> George</w:t>
            </w:r>
          </w:p>
          <w:p w:rsidR="00666CF9" w:rsidRPr="00666CF9" w:rsidRDefault="00666CF9" w:rsidP="00666CF9">
            <w:pPr>
              <w:rPr>
                <w:rFonts w:ascii="Arial" w:hAnsi="Arial" w:cs="Arial"/>
                <w:lang w:val="en-US"/>
              </w:rPr>
            </w:pPr>
            <w:smartTag w:uri="urn:schemas-microsoft-com:office:smarttags" w:element="place">
              <w:smartTag w:uri="urn:schemas-microsoft-com:office:smarttags" w:element="City">
                <w:r w:rsidRPr="00666CF9">
                  <w:rPr>
                    <w:rFonts w:ascii="Arial" w:hAnsi="Arial" w:cs="Arial"/>
                    <w:lang w:val="en-US"/>
                  </w:rPr>
                  <w:t>Richardson</w:t>
                </w:r>
              </w:smartTag>
            </w:smartTag>
            <w:r w:rsidRPr="00666CF9">
              <w:rPr>
                <w:rFonts w:ascii="Arial" w:hAnsi="Arial" w:cs="Arial"/>
                <w:lang w:val="en-US"/>
              </w:rPr>
              <w:t xml:space="preserve"> Clocks and Watches Inc</w:t>
            </w:r>
            <w:r w:rsidRPr="00666CF9">
              <w:rPr>
                <w:rFonts w:ascii="Arial" w:hAnsi="Arial" w:cs="Arial"/>
                <w:lang w:val="en-US"/>
              </w:rPr>
              <w:tab/>
            </w:r>
            <w:r w:rsidRPr="00666CF9">
              <w:rPr>
                <w:rFonts w:ascii="Arial" w:hAnsi="Arial" w:cs="Arial"/>
                <w:lang w:val="en-US"/>
              </w:rPr>
              <w:tab/>
              <w:t xml:space="preserve">Frank Van De </w:t>
            </w:r>
            <w:proofErr w:type="spellStart"/>
            <w:r w:rsidRPr="00666CF9">
              <w:rPr>
                <w:rFonts w:ascii="Arial" w:hAnsi="Arial" w:cs="Arial"/>
                <w:lang w:val="en-US"/>
              </w:rPr>
              <w:t>Velde</w:t>
            </w:r>
            <w:proofErr w:type="spellEnd"/>
          </w:p>
          <w:p w:rsidR="00666CF9" w:rsidRPr="00666CF9" w:rsidRDefault="00666CF9" w:rsidP="00666CF9">
            <w:pPr>
              <w:rPr>
                <w:rFonts w:ascii="Arial" w:hAnsi="Arial" w:cs="Arial"/>
                <w:lang w:val="en-US"/>
              </w:rPr>
            </w:pPr>
            <w:r w:rsidRPr="00666CF9">
              <w:rPr>
                <w:rFonts w:ascii="Arial" w:hAnsi="Arial" w:cs="Arial"/>
                <w:lang w:val="en-US"/>
              </w:rPr>
              <w:t xml:space="preserve">Ian van </w:t>
            </w:r>
            <w:proofErr w:type="spellStart"/>
            <w:r w:rsidRPr="00666CF9">
              <w:rPr>
                <w:rFonts w:ascii="Arial" w:hAnsi="Arial" w:cs="Arial"/>
                <w:lang w:val="en-US"/>
              </w:rPr>
              <w:t>Roo</w:t>
            </w:r>
            <w:proofErr w:type="spellEnd"/>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Ian von </w:t>
            </w:r>
            <w:proofErr w:type="spellStart"/>
            <w:r w:rsidRPr="00666CF9">
              <w:rPr>
                <w:rFonts w:ascii="Arial" w:hAnsi="Arial" w:cs="Arial"/>
                <w:lang w:val="en-US"/>
              </w:rPr>
              <w:t>Rechenberg</w:t>
            </w:r>
            <w:proofErr w:type="spellEnd"/>
          </w:p>
          <w:p w:rsidR="00666CF9" w:rsidRPr="00666CF9" w:rsidRDefault="00666CF9" w:rsidP="00666CF9">
            <w:pPr>
              <w:rPr>
                <w:rFonts w:ascii="Arial" w:hAnsi="Arial" w:cs="Arial"/>
                <w:lang w:val="en-US"/>
              </w:rPr>
            </w:pPr>
            <w:smartTag w:uri="urn:schemas-microsoft-com:office:smarttags" w:element="Street">
              <w:smartTag w:uri="urn:schemas-microsoft-com:office:smarttags" w:element="address">
                <w:r w:rsidRPr="00666CF9">
                  <w:rPr>
                    <w:rFonts w:ascii="Arial" w:hAnsi="Arial" w:cs="Arial"/>
                    <w:lang w:val="en-US"/>
                  </w:rPr>
                  <w:t>Trevor McKinley</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William St</w:t>
                </w:r>
              </w:smartTag>
            </w:smartTag>
            <w:r w:rsidRPr="00666CF9">
              <w:rPr>
                <w:rFonts w:ascii="Arial" w:hAnsi="Arial" w:cs="Arial"/>
                <w:lang w:val="en-US"/>
              </w:rPr>
              <w:t xml:space="preserve"> Claire</w:t>
            </w:r>
          </w:p>
          <w:p w:rsidR="00666CF9" w:rsidRPr="00666CF9" w:rsidRDefault="00666CF9" w:rsidP="00666CF9">
            <w:pPr>
              <w:rPr>
                <w:rFonts w:ascii="Arial" w:hAnsi="Arial" w:cs="Arial"/>
                <w:lang w:val="en-US"/>
              </w:rPr>
            </w:pPr>
            <w:r w:rsidRPr="00666CF9">
              <w:rPr>
                <w:rFonts w:ascii="Arial" w:hAnsi="Arial" w:cs="Arial"/>
                <w:lang w:val="en-US"/>
              </w:rPr>
              <w:t>Tom Le-Archer</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Dominic L </w:t>
            </w:r>
            <w:proofErr w:type="spellStart"/>
            <w:r w:rsidRPr="00666CF9">
              <w:rPr>
                <w:rFonts w:ascii="Arial" w:hAnsi="Arial" w:cs="Arial"/>
                <w:lang w:val="en-US"/>
              </w:rPr>
              <w:t>Bruna</w:t>
            </w:r>
            <w:proofErr w:type="spellEnd"/>
          </w:p>
          <w:p w:rsidR="00666CF9" w:rsidRPr="00666CF9" w:rsidRDefault="00666CF9" w:rsidP="00666CF9">
            <w:pPr>
              <w:rPr>
                <w:rFonts w:ascii="Arial" w:hAnsi="Arial" w:cs="Arial"/>
                <w:lang w:val="en-US"/>
              </w:rPr>
            </w:pPr>
            <w:r w:rsidRPr="00666CF9">
              <w:rPr>
                <w:rFonts w:ascii="Arial" w:hAnsi="Arial" w:cs="Arial"/>
                <w:lang w:val="en-US"/>
              </w:rPr>
              <w:t>Pierre St Leger</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Mandy Van Diemen</w:t>
            </w:r>
          </w:p>
          <w:p w:rsidR="00666CF9" w:rsidRPr="00666CF9" w:rsidRDefault="00666CF9" w:rsidP="00666CF9">
            <w:pPr>
              <w:rPr>
                <w:rFonts w:ascii="Arial" w:hAnsi="Arial" w:cs="Arial"/>
                <w:lang w:val="en-US"/>
              </w:rPr>
            </w:pPr>
            <w:r w:rsidRPr="00666CF9">
              <w:rPr>
                <w:rFonts w:ascii="Arial" w:hAnsi="Arial" w:cs="Arial"/>
                <w:lang w:val="en-US"/>
              </w:rPr>
              <w:t xml:space="preserve">Tina von </w:t>
            </w:r>
            <w:proofErr w:type="spellStart"/>
            <w:r w:rsidRPr="00666CF9">
              <w:rPr>
                <w:rFonts w:ascii="Arial" w:hAnsi="Arial" w:cs="Arial"/>
                <w:lang w:val="en-US"/>
              </w:rPr>
              <w:t>der</w:t>
            </w:r>
            <w:proofErr w:type="spellEnd"/>
            <w:r w:rsidRPr="00666CF9">
              <w:rPr>
                <w:rFonts w:ascii="Arial" w:hAnsi="Arial" w:cs="Arial"/>
                <w:lang w:val="en-US"/>
              </w:rPr>
              <w:t xml:space="preserve"> </w:t>
            </w:r>
            <w:proofErr w:type="spellStart"/>
            <w:r w:rsidRPr="00666CF9">
              <w:rPr>
                <w:rFonts w:ascii="Arial" w:hAnsi="Arial" w:cs="Arial"/>
                <w:lang w:val="en-US"/>
              </w:rPr>
              <w:t>Lippe</w:t>
            </w:r>
            <w:proofErr w:type="spellEnd"/>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Eric </w:t>
            </w:r>
            <w:proofErr w:type="spellStart"/>
            <w:r w:rsidRPr="00666CF9">
              <w:rPr>
                <w:rFonts w:ascii="Arial" w:hAnsi="Arial" w:cs="Arial"/>
                <w:lang w:val="en-US"/>
              </w:rPr>
              <w:t>MacTavison</w:t>
            </w:r>
            <w:proofErr w:type="spellEnd"/>
          </w:p>
          <w:p w:rsidR="00666CF9" w:rsidRPr="00666CF9" w:rsidRDefault="00666CF9" w:rsidP="00666CF9">
            <w:pPr>
              <w:rPr>
                <w:rFonts w:ascii="Arial" w:hAnsi="Arial" w:cs="Arial"/>
                <w:lang w:val="en-US"/>
              </w:rPr>
            </w:pPr>
            <w:r w:rsidRPr="00666CF9">
              <w:rPr>
                <w:rFonts w:ascii="Arial" w:hAnsi="Arial" w:cs="Arial"/>
                <w:lang w:val="en-US"/>
              </w:rPr>
              <w:t>The Department of Industry, Technology &amp; Commerce</w:t>
            </w:r>
          </w:p>
          <w:p w:rsidR="00666CF9" w:rsidRPr="00666CF9" w:rsidRDefault="00666CF9" w:rsidP="00666CF9">
            <w:pPr>
              <w:rPr>
                <w:rFonts w:ascii="Arial" w:hAnsi="Arial" w:cs="Arial"/>
                <w:lang w:val="en-US"/>
              </w:rPr>
            </w:pPr>
            <w:proofErr w:type="spellStart"/>
            <w:smartTag w:uri="urn:schemas-microsoft-com:office:smarttags" w:element="PlaceName">
              <w:r w:rsidRPr="00666CF9">
                <w:rPr>
                  <w:rFonts w:ascii="Arial" w:hAnsi="Arial" w:cs="Arial"/>
                  <w:lang w:val="en-US"/>
                </w:rPr>
                <w:t>Essendon</w:t>
              </w:r>
            </w:smartTag>
            <w:proofErr w:type="spellEnd"/>
            <w:r w:rsidRPr="00666CF9">
              <w:rPr>
                <w:rFonts w:ascii="Arial" w:hAnsi="Arial" w:cs="Arial"/>
                <w:lang w:val="en-US"/>
              </w:rPr>
              <w:t xml:space="preserve"> </w:t>
            </w:r>
            <w:smartTag w:uri="urn:schemas-microsoft-com:office:smarttags" w:element="PlaceType">
              <w:r w:rsidRPr="00666CF9">
                <w:rPr>
                  <w:rFonts w:ascii="Arial" w:hAnsi="Arial" w:cs="Arial"/>
                  <w:lang w:val="en-US"/>
                </w:rPr>
                <w:t>City</w:t>
              </w:r>
            </w:smartTag>
            <w:r w:rsidRPr="00666CF9">
              <w:rPr>
                <w:rFonts w:ascii="Arial" w:hAnsi="Arial" w:cs="Arial"/>
                <w:lang w:val="en-US"/>
              </w:rPr>
              <w:t xml:space="preserve"> Council</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smartTag w:uri="urn:schemas-microsoft-com:office:smarttags" w:element="place">
              <w:smartTag w:uri="urn:schemas-microsoft-com:office:smarttags" w:element="PlaceName">
                <w:r w:rsidRPr="00666CF9">
                  <w:rPr>
                    <w:rFonts w:ascii="Arial" w:hAnsi="Arial" w:cs="Arial"/>
                    <w:lang w:val="en-US"/>
                  </w:rPr>
                  <w:t>Knox</w:t>
                </w:r>
              </w:smartTag>
              <w:r w:rsidRPr="00666CF9">
                <w:rPr>
                  <w:rFonts w:ascii="Arial" w:hAnsi="Arial" w:cs="Arial"/>
                  <w:lang w:val="en-US"/>
                </w:rPr>
                <w:t xml:space="preserve"> </w:t>
              </w:r>
              <w:smartTag w:uri="urn:schemas-microsoft-com:office:smarttags" w:element="PlaceType">
                <w:r w:rsidRPr="00666CF9">
                  <w:rPr>
                    <w:rFonts w:ascii="Arial" w:hAnsi="Arial" w:cs="Arial"/>
                    <w:lang w:val="en-US"/>
                  </w:rPr>
                  <w:t>City</w:t>
                </w:r>
              </w:smartTag>
            </w:smartTag>
            <w:r w:rsidRPr="00666CF9">
              <w:rPr>
                <w:rFonts w:ascii="Arial" w:hAnsi="Arial" w:cs="Arial"/>
                <w:lang w:val="en-US"/>
              </w:rPr>
              <w:t xml:space="preserve"> Council</w:t>
            </w:r>
          </w:p>
          <w:p w:rsidR="00666CF9" w:rsidRPr="00666CF9" w:rsidRDefault="00666CF9" w:rsidP="00666CF9">
            <w:pPr>
              <w:rPr>
                <w:rFonts w:ascii="Arial" w:hAnsi="Arial" w:cs="Arial"/>
                <w:lang w:val="en-US"/>
              </w:rPr>
            </w:pPr>
            <w:r w:rsidRPr="00666CF9">
              <w:rPr>
                <w:rFonts w:ascii="Arial" w:hAnsi="Arial" w:cs="Arial"/>
                <w:lang w:val="en-US"/>
              </w:rPr>
              <w:t>The Department of Transport &amp; Communications</w:t>
            </w:r>
          </w:p>
          <w:p w:rsidR="00666CF9" w:rsidRPr="00666CF9" w:rsidRDefault="00666CF9" w:rsidP="00666CF9">
            <w:pPr>
              <w:rPr>
                <w:rFonts w:ascii="Arial" w:hAnsi="Arial" w:cs="Arial"/>
                <w:lang w:val="en-US"/>
              </w:rPr>
            </w:pPr>
            <w:r w:rsidRPr="00666CF9">
              <w:rPr>
                <w:rFonts w:ascii="Arial" w:hAnsi="Arial" w:cs="Arial"/>
                <w:lang w:val="en-US"/>
              </w:rPr>
              <w:t xml:space="preserve">The Department of </w:t>
            </w:r>
            <w:proofErr w:type="spellStart"/>
            <w:r w:rsidRPr="00666CF9">
              <w:rPr>
                <w:rFonts w:ascii="Arial" w:hAnsi="Arial" w:cs="Arial"/>
                <w:lang w:val="en-US"/>
              </w:rPr>
              <w:t>Veteran’s</w:t>
            </w:r>
            <w:proofErr w:type="spellEnd"/>
            <w:r w:rsidRPr="00666CF9">
              <w:rPr>
                <w:rFonts w:ascii="Arial" w:hAnsi="Arial" w:cs="Arial"/>
                <w:lang w:val="en-US"/>
              </w:rPr>
              <w:t xml:space="preserve"> Affairs</w:t>
            </w:r>
            <w:r w:rsidRPr="00666CF9">
              <w:rPr>
                <w:rFonts w:ascii="Arial" w:hAnsi="Arial" w:cs="Arial"/>
                <w:lang w:val="en-US"/>
              </w:rPr>
              <w:tab/>
            </w:r>
            <w:r w:rsidRPr="00666CF9">
              <w:rPr>
                <w:rFonts w:ascii="Arial" w:hAnsi="Arial" w:cs="Arial"/>
                <w:lang w:val="en-US"/>
              </w:rPr>
              <w:tab/>
              <w:t>Waverley City Council</w:t>
            </w:r>
          </w:p>
          <w:p w:rsidR="00666CF9" w:rsidRPr="00666CF9" w:rsidRDefault="00666CF9" w:rsidP="00666CF9">
            <w:pPr>
              <w:rPr>
                <w:rFonts w:ascii="Arial" w:hAnsi="Arial" w:cs="Arial"/>
                <w:lang w:val="en-US"/>
              </w:rPr>
            </w:pPr>
            <w:r w:rsidRPr="00666CF9">
              <w:rPr>
                <w:rFonts w:ascii="Arial" w:hAnsi="Arial" w:cs="Arial"/>
                <w:lang w:val="en-US"/>
              </w:rPr>
              <w:t>100 Odd Jobs Cleaning</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1066 and All That</w:t>
            </w:r>
          </w:p>
          <w:p w:rsidR="00666CF9" w:rsidRPr="00666CF9" w:rsidRDefault="00666CF9" w:rsidP="00666CF9">
            <w:pPr>
              <w:rPr>
                <w:rFonts w:ascii="Arial" w:hAnsi="Arial" w:cs="Arial"/>
                <w:lang w:val="en-US"/>
              </w:rPr>
            </w:pPr>
            <w:r w:rsidRPr="00666CF9">
              <w:rPr>
                <w:rFonts w:ascii="Arial" w:hAnsi="Arial" w:cs="Arial"/>
                <w:lang w:val="en-US"/>
              </w:rPr>
              <w:t>Design 66 Manufacturing Co</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20/20 Vision Glasses</w:t>
            </w:r>
          </w:p>
          <w:p w:rsidR="00666CF9" w:rsidRPr="00666CF9" w:rsidRDefault="00666CF9" w:rsidP="00666CF9">
            <w:pPr>
              <w:rPr>
                <w:rFonts w:ascii="Arial" w:hAnsi="Arial" w:cs="Arial"/>
                <w:lang w:val="en-US"/>
              </w:rPr>
            </w:pPr>
            <w:smartTag w:uri="urn:schemas-microsoft-com:office:smarttags" w:element="address">
              <w:smartTag w:uri="urn:schemas-microsoft-com:office:smarttags" w:element="Street">
                <w:r w:rsidRPr="00666CF9">
                  <w:rPr>
                    <w:rFonts w:ascii="Arial" w:hAnsi="Arial" w:cs="Arial"/>
                    <w:lang w:val="en-US"/>
                  </w:rPr>
                  <w:t>Sir John Garland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Dr David</w:t>
                </w:r>
              </w:smartTag>
              <w:r w:rsidRPr="00666CF9">
                <w:rPr>
                  <w:rFonts w:ascii="Arial" w:hAnsi="Arial" w:cs="Arial"/>
                  <w:lang w:val="en-US"/>
                </w:rPr>
                <w:t xml:space="preserve"> </w:t>
              </w:r>
              <w:smartTag w:uri="urn:schemas-microsoft-com:office:smarttags" w:element="City">
                <w:r w:rsidRPr="00666CF9">
                  <w:rPr>
                    <w:rFonts w:ascii="Arial" w:hAnsi="Arial" w:cs="Arial"/>
                    <w:lang w:val="en-US"/>
                  </w:rPr>
                  <w:t>Garfield</w:t>
                </w:r>
              </w:smartTag>
            </w:smartTag>
          </w:p>
          <w:p w:rsidR="00666CF9" w:rsidRPr="00666CF9" w:rsidRDefault="00666CF9" w:rsidP="00666CF9">
            <w:pPr>
              <w:rPr>
                <w:rFonts w:ascii="Arial" w:hAnsi="Arial" w:cs="Arial"/>
                <w:lang w:val="en-US"/>
              </w:rPr>
            </w:pPr>
            <w:proofErr w:type="spellStart"/>
            <w:r w:rsidRPr="00666CF9">
              <w:rPr>
                <w:rFonts w:ascii="Arial" w:hAnsi="Arial" w:cs="Arial"/>
                <w:lang w:val="en-US"/>
              </w:rPr>
              <w:t>Mrs</w:t>
            </w:r>
            <w:proofErr w:type="spellEnd"/>
            <w:r w:rsidRPr="00666CF9">
              <w:rPr>
                <w:rFonts w:ascii="Arial" w:hAnsi="Arial" w:cs="Arial"/>
                <w:lang w:val="en-US"/>
              </w:rPr>
              <w:t xml:space="preserve"> Louise Gorton</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James Gallant </w:t>
            </w:r>
            <w:proofErr w:type="spellStart"/>
            <w:r w:rsidRPr="00666CF9">
              <w:rPr>
                <w:rFonts w:ascii="Arial" w:hAnsi="Arial" w:cs="Arial"/>
                <w:lang w:val="en-US"/>
              </w:rPr>
              <w:t>Snr</w:t>
            </w:r>
            <w:proofErr w:type="spellEnd"/>
          </w:p>
          <w:p w:rsidR="00666CF9" w:rsidRPr="00666CF9" w:rsidRDefault="00666CF9" w:rsidP="00666CF9">
            <w:pPr>
              <w:rPr>
                <w:rFonts w:ascii="Arial" w:hAnsi="Arial" w:cs="Arial"/>
                <w:lang w:val="en-US"/>
              </w:rPr>
            </w:pPr>
            <w:r w:rsidRPr="00666CF9">
              <w:rPr>
                <w:rFonts w:ascii="Arial" w:hAnsi="Arial" w:cs="Arial"/>
                <w:lang w:val="en-US"/>
              </w:rPr>
              <w:t>Capt E D Prince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proofErr w:type="spellStart"/>
            <w:r w:rsidRPr="00666CF9">
              <w:rPr>
                <w:rFonts w:ascii="Arial" w:hAnsi="Arial" w:cs="Arial"/>
                <w:lang w:val="en-US"/>
              </w:rPr>
              <w:t>Mrs</w:t>
            </w:r>
            <w:proofErr w:type="spellEnd"/>
            <w:r w:rsidRPr="00666CF9">
              <w:rPr>
                <w:rFonts w:ascii="Arial" w:hAnsi="Arial" w:cs="Arial"/>
                <w:lang w:val="en-US"/>
              </w:rPr>
              <w:t xml:space="preserve"> L O Gorton</w:t>
            </w:r>
          </w:p>
          <w:p w:rsidR="00666CF9" w:rsidRPr="00666CF9" w:rsidRDefault="00666CF9" w:rsidP="00666CF9">
            <w:pPr>
              <w:rPr>
                <w:rFonts w:ascii="Arial" w:hAnsi="Arial" w:cs="Arial"/>
                <w:lang w:val="en-US"/>
              </w:rPr>
            </w:pPr>
            <w:r w:rsidRPr="00666CF9">
              <w:rPr>
                <w:rFonts w:ascii="Arial" w:hAnsi="Arial" w:cs="Arial"/>
                <w:lang w:val="en-US"/>
              </w:rPr>
              <w:t>Princess Daisy Caterers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Ms Jo Garland</w:t>
            </w:r>
          </w:p>
          <w:p w:rsidR="00666CF9" w:rsidRPr="00666CF9" w:rsidRDefault="00666CF9" w:rsidP="00666CF9">
            <w:pPr>
              <w:rPr>
                <w:rFonts w:ascii="Arial" w:hAnsi="Arial" w:cs="Arial"/>
                <w:lang w:val="en-US"/>
              </w:rPr>
            </w:pPr>
            <w:r w:rsidRPr="00666CF9">
              <w:rPr>
                <w:rFonts w:ascii="Arial" w:hAnsi="Arial" w:cs="Arial"/>
                <w:lang w:val="en-US"/>
              </w:rPr>
              <w:t>Sir Elliot Prince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 xml:space="preserve">James Gallant </w:t>
            </w:r>
            <w:proofErr w:type="spellStart"/>
            <w:r w:rsidRPr="00666CF9">
              <w:rPr>
                <w:rFonts w:ascii="Arial" w:hAnsi="Arial" w:cs="Arial"/>
                <w:lang w:val="en-US"/>
              </w:rPr>
              <w:t>Jnr</w:t>
            </w:r>
            <w:proofErr w:type="spellEnd"/>
          </w:p>
          <w:p w:rsidR="00666CF9" w:rsidRDefault="00666CF9" w:rsidP="00666CF9">
            <w:pPr>
              <w:rPr>
                <w:rFonts w:ascii="Arial" w:hAnsi="Arial" w:cs="Arial"/>
                <w:lang w:val="en-US"/>
              </w:rPr>
            </w:pPr>
            <w:r w:rsidRPr="00666CF9">
              <w:rPr>
                <w:rFonts w:ascii="Arial" w:hAnsi="Arial" w:cs="Arial"/>
                <w:lang w:val="en-US"/>
              </w:rPr>
              <w:t xml:space="preserve">Father J </w:t>
            </w:r>
            <w:proofErr w:type="spellStart"/>
            <w:r w:rsidRPr="00666CF9">
              <w:rPr>
                <w:rFonts w:ascii="Arial" w:hAnsi="Arial" w:cs="Arial"/>
                <w:lang w:val="en-US"/>
              </w:rPr>
              <w:t>J</w:t>
            </w:r>
            <w:proofErr w:type="spellEnd"/>
            <w:r w:rsidRPr="00666CF9">
              <w:rPr>
                <w:rFonts w:ascii="Arial" w:hAnsi="Arial" w:cs="Arial"/>
                <w:lang w:val="en-US"/>
              </w:rPr>
              <w:t xml:space="preserve"> Garland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Rev Allan Charming</w:t>
            </w:r>
          </w:p>
          <w:p w:rsidR="00666CF9" w:rsidRDefault="00666CF9" w:rsidP="00666CF9">
            <w:pPr>
              <w:rPr>
                <w:rFonts w:ascii="Arial" w:hAnsi="Arial" w:cs="Arial"/>
                <w:lang w:val="en-US"/>
              </w:rPr>
            </w:pPr>
          </w:p>
          <w:p w:rsidR="00666CF9" w:rsidRDefault="00666CF9" w:rsidP="00666CF9">
            <w:pPr>
              <w:rPr>
                <w:rFonts w:ascii="Arial" w:hAnsi="Arial" w:cs="Arial"/>
                <w:lang w:val="en-US"/>
              </w:rPr>
            </w:pPr>
          </w:p>
          <w:p w:rsidR="009F066B" w:rsidRPr="00666CF9" w:rsidRDefault="009F066B" w:rsidP="00666CF9">
            <w:pPr>
              <w:rPr>
                <w:rFonts w:ascii="Arial" w:hAnsi="Arial" w:cs="Arial"/>
                <w:lang w:val="en-US"/>
              </w:rPr>
            </w:pPr>
            <w:r>
              <w:rPr>
                <w:rFonts w:ascii="Arial" w:hAnsi="Arial" w:cs="Arial"/>
                <w:lang w:val="en-US"/>
              </w:rPr>
              <w:t>Identify and explain which classification of filing you have used</w:t>
            </w:r>
          </w:p>
          <w:p w:rsidR="00666CF9" w:rsidRDefault="00666CF9" w:rsidP="00666CF9">
            <w:pPr>
              <w:rPr>
                <w:lang w:val="en-US"/>
              </w:rPr>
            </w:pPr>
          </w:p>
          <w:p w:rsidR="00666CF9" w:rsidRPr="00105B9F" w:rsidRDefault="00666CF9" w:rsidP="00666CF9">
            <w:pPr>
              <w:spacing w:before="100" w:beforeAutospacing="1" w:after="100" w:afterAutospacing="1"/>
            </w:pPr>
            <w:r>
              <w:br w:type="page"/>
            </w:r>
            <w:r>
              <w:rPr>
                <w:rFonts w:ascii="Arial" w:hAnsi="Arial" w:cs="Arial"/>
              </w:rPr>
              <w:t xml:space="preserve">5; </w:t>
            </w:r>
            <w:r w:rsidR="009F066B">
              <w:rPr>
                <w:rFonts w:ascii="Arial" w:hAnsi="Arial" w:cs="Arial"/>
              </w:rPr>
              <w:t>Identify these</w:t>
            </w:r>
            <w:r w:rsidRPr="00666CF9">
              <w:rPr>
                <w:rFonts w:ascii="Arial" w:hAnsi="Arial" w:cs="Arial"/>
              </w:rPr>
              <w:t xml:space="preserve"> method</w:t>
            </w:r>
            <w:r w:rsidR="009F066B">
              <w:rPr>
                <w:rFonts w:ascii="Arial" w:hAnsi="Arial" w:cs="Arial"/>
              </w:rPr>
              <w:t>s</w:t>
            </w:r>
            <w:r w:rsidRPr="00666CF9">
              <w:rPr>
                <w:rFonts w:ascii="Arial" w:hAnsi="Arial" w:cs="Arial"/>
              </w:rPr>
              <w:t xml:space="preserve"> of records storage and discuss the OH&amp;S considerations of its use</w:t>
            </w:r>
            <w:r w:rsidRPr="00105B9F">
              <w:t>.</w:t>
            </w:r>
          </w:p>
          <w:tbl>
            <w:tblPr>
              <w:tblW w:w="4500"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2790"/>
              <w:gridCol w:w="5360"/>
            </w:tblGrid>
            <w:tr w:rsidR="00666CF9" w:rsidRPr="00105B9F" w:rsidTr="00666CF9">
              <w:trPr>
                <w:tblCellSpacing w:w="15" w:type="dxa"/>
              </w:trPr>
              <w:tc>
                <w:tcPr>
                  <w:tcW w:w="2550"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jc w:val="center"/>
                    <w:rPr>
                      <w:b/>
                      <w:bCs/>
                    </w:rPr>
                  </w:pPr>
                  <w:r>
                    <w:rPr>
                      <w:b/>
                      <w:bCs/>
                      <w:noProof/>
                      <w:lang w:val="en-AU" w:eastAsia="en-AU"/>
                    </w:rPr>
                    <w:drawing>
                      <wp:inline distT="0" distB="0" distL="0" distR="0">
                        <wp:extent cx="1333500" cy="1647825"/>
                        <wp:effectExtent l="19050" t="0" r="0" b="0"/>
                        <wp:docPr id="11" name="Picture 11" descr="Filing Syst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ing System 1"/>
                                <pic:cNvPicPr>
                                  <a:picLocks noChangeAspect="1" noChangeArrowheads="1"/>
                                </pic:cNvPicPr>
                              </pic:nvPicPr>
                              <pic:blipFill>
                                <a:blip r:embed="rId13"/>
                                <a:srcRect/>
                                <a:stretch>
                                  <a:fillRect/>
                                </a:stretch>
                              </pic:blipFill>
                              <pic:spPr bwMode="auto">
                                <a:xfrm>
                                  <a:off x="0" y="0"/>
                                  <a:ext cx="1333500" cy="1647825"/>
                                </a:xfrm>
                                <a:prstGeom prst="rect">
                                  <a:avLst/>
                                </a:prstGeom>
                                <a:noFill/>
                                <a:ln w="9525">
                                  <a:noFill/>
                                  <a:miter lim="800000"/>
                                  <a:headEnd/>
                                  <a:tailEnd/>
                                </a:ln>
                              </pic:spPr>
                            </pic:pic>
                          </a:graphicData>
                        </a:graphic>
                      </wp:inline>
                    </w:drawing>
                  </w:r>
                </w:p>
              </w:tc>
              <w:tc>
                <w:tcPr>
                  <w:tcW w:w="4938" w:type="dxa"/>
                  <w:tcBorders>
                    <w:top w:val="outset" w:sz="6" w:space="0" w:color="auto"/>
                    <w:left w:val="outset" w:sz="6" w:space="0" w:color="auto"/>
                    <w:bottom w:val="outset" w:sz="6" w:space="0" w:color="auto"/>
                    <w:right w:val="outset" w:sz="6" w:space="0" w:color="auto"/>
                  </w:tcBorders>
                </w:tcPr>
                <w:p w:rsidR="009F066B" w:rsidRDefault="009F066B" w:rsidP="00666CF9">
                  <w:pPr>
                    <w:framePr w:hSpace="180" w:wrap="around" w:vAnchor="text" w:hAnchor="margin" w:y="20"/>
                    <w:rPr>
                      <w:rFonts w:ascii="Arial" w:hAnsi="Arial" w:cs="Arial"/>
                    </w:rPr>
                  </w:pPr>
                  <w:r w:rsidRPr="00823C69">
                    <w:rPr>
                      <w:rFonts w:ascii="Arial" w:hAnsi="Arial" w:cs="Arial"/>
                    </w:rPr>
                    <w:t>Method: _______________</w:t>
                  </w:r>
                </w:p>
                <w:p w:rsidR="00823C69" w:rsidRDefault="00823C69" w:rsidP="00823C69">
                  <w:pPr>
                    <w:pStyle w:val="ListParagraph"/>
                    <w:framePr w:hSpace="180" w:wrap="around" w:vAnchor="text" w:hAnchor="margin" w:y="20"/>
                    <w:numPr>
                      <w:ilvl w:val="0"/>
                      <w:numId w:val="23"/>
                    </w:numPr>
                    <w:rPr>
                      <w:rFonts w:ascii="Arial" w:hAnsi="Arial" w:cs="Arial"/>
                    </w:rPr>
                  </w:pPr>
                  <w:r>
                    <w:rPr>
                      <w:rFonts w:ascii="Arial" w:hAnsi="Arial" w:cs="Arial"/>
                    </w:rPr>
                    <w:t>_________________________________________________________________________________________________</w:t>
                  </w:r>
                </w:p>
                <w:p w:rsidR="00823C69" w:rsidRDefault="00823C69" w:rsidP="00823C69">
                  <w:pPr>
                    <w:pStyle w:val="ListParagraph"/>
                    <w:framePr w:hSpace="180" w:wrap="around" w:vAnchor="text" w:hAnchor="margin" w:y="20"/>
                    <w:numPr>
                      <w:ilvl w:val="0"/>
                      <w:numId w:val="23"/>
                    </w:numPr>
                    <w:rPr>
                      <w:rFonts w:ascii="Arial" w:hAnsi="Arial" w:cs="Arial"/>
                    </w:rPr>
                  </w:pPr>
                  <w:r>
                    <w:rPr>
                      <w:rFonts w:ascii="Arial" w:hAnsi="Arial" w:cs="Arial"/>
                    </w:rPr>
                    <w:t>___________________________________________________________________________________________________</w:t>
                  </w:r>
                </w:p>
                <w:p w:rsidR="00666CF9" w:rsidRPr="00105B9F" w:rsidRDefault="00823C69" w:rsidP="00823C69">
                  <w:pPr>
                    <w:pStyle w:val="ListParagraph"/>
                    <w:framePr w:hSpace="180" w:wrap="around" w:vAnchor="text" w:hAnchor="margin" w:y="20"/>
                    <w:numPr>
                      <w:ilvl w:val="0"/>
                      <w:numId w:val="23"/>
                    </w:numPr>
                  </w:pPr>
                  <w:r>
                    <w:rPr>
                      <w:rFonts w:ascii="Arial" w:hAnsi="Arial" w:cs="Arial"/>
                    </w:rPr>
                    <w:t>___________________________________________________________________________________________________</w:t>
                  </w:r>
                  <w:r w:rsidR="009F066B">
                    <w:t>.</w:t>
                  </w:r>
                </w:p>
              </w:tc>
            </w:tr>
            <w:tr w:rsidR="00666CF9" w:rsidRPr="00105B9F" w:rsidTr="00666CF9">
              <w:trPr>
                <w:tblCellSpacing w:w="15" w:type="dxa"/>
              </w:trPr>
              <w:tc>
                <w:tcPr>
                  <w:tcW w:w="2550"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jc w:val="center"/>
                    <w:rPr>
                      <w:b/>
                      <w:bCs/>
                    </w:rPr>
                  </w:pPr>
                  <w:r>
                    <w:rPr>
                      <w:b/>
                      <w:bCs/>
                      <w:noProof/>
                      <w:lang w:val="en-AU" w:eastAsia="en-AU"/>
                    </w:rPr>
                    <w:lastRenderedPageBreak/>
                    <w:drawing>
                      <wp:inline distT="0" distB="0" distL="0" distR="0">
                        <wp:extent cx="1428750" cy="1943100"/>
                        <wp:effectExtent l="19050" t="0" r="0" b="0"/>
                        <wp:docPr id="12" name="Picture 12" descr="Filing syst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ling system 2"/>
                                <pic:cNvPicPr>
                                  <a:picLocks noChangeAspect="1" noChangeArrowheads="1"/>
                                </pic:cNvPicPr>
                              </pic:nvPicPr>
                              <pic:blipFill>
                                <a:blip r:embed="rId14"/>
                                <a:srcRect/>
                                <a:stretch>
                                  <a:fillRect/>
                                </a:stretch>
                              </pic:blipFill>
                              <pic:spPr bwMode="auto">
                                <a:xfrm>
                                  <a:off x="0" y="0"/>
                                  <a:ext cx="1428750" cy="1943100"/>
                                </a:xfrm>
                                <a:prstGeom prst="rect">
                                  <a:avLst/>
                                </a:prstGeom>
                                <a:noFill/>
                                <a:ln w="9525">
                                  <a:noFill/>
                                  <a:miter lim="800000"/>
                                  <a:headEnd/>
                                  <a:tailEnd/>
                                </a:ln>
                              </pic:spPr>
                            </pic:pic>
                          </a:graphicData>
                        </a:graphic>
                      </wp:inline>
                    </w:drawing>
                  </w:r>
                </w:p>
              </w:tc>
              <w:tc>
                <w:tcPr>
                  <w:tcW w:w="4938" w:type="dxa"/>
                  <w:tcBorders>
                    <w:top w:val="outset" w:sz="6" w:space="0" w:color="auto"/>
                    <w:left w:val="outset" w:sz="6" w:space="0" w:color="auto"/>
                    <w:bottom w:val="outset" w:sz="6" w:space="0" w:color="auto"/>
                    <w:right w:val="outset" w:sz="6" w:space="0" w:color="auto"/>
                  </w:tcBorders>
                </w:tcPr>
                <w:p w:rsidR="00666CF9" w:rsidRDefault="00823C69" w:rsidP="00666CF9">
                  <w:pPr>
                    <w:framePr w:hSpace="180" w:wrap="around" w:vAnchor="text" w:hAnchor="margin" w:y="20"/>
                    <w:rPr>
                      <w:rFonts w:ascii="Arial" w:hAnsi="Arial" w:cs="Arial"/>
                    </w:rPr>
                  </w:pPr>
                  <w:r>
                    <w:rPr>
                      <w:rFonts w:ascii="Arial" w:hAnsi="Arial" w:cs="Arial"/>
                    </w:rPr>
                    <w:t>Method: _____________________________</w:t>
                  </w:r>
                </w:p>
                <w:p w:rsidR="00823C69" w:rsidRDefault="00823C69" w:rsidP="00823C69">
                  <w:pPr>
                    <w:pStyle w:val="ListParagraph"/>
                    <w:framePr w:hSpace="180" w:wrap="around" w:vAnchor="text" w:hAnchor="margin" w:y="20"/>
                    <w:numPr>
                      <w:ilvl w:val="0"/>
                      <w:numId w:val="24"/>
                    </w:numPr>
                    <w:rPr>
                      <w:rFonts w:ascii="Arial" w:hAnsi="Arial" w:cs="Arial"/>
                    </w:rPr>
                  </w:pPr>
                  <w:r>
                    <w:rPr>
                      <w:rFonts w:ascii="Arial" w:hAnsi="Arial" w:cs="Arial"/>
                    </w:rPr>
                    <w:t>___________________________________________________________________________________________________</w:t>
                  </w:r>
                </w:p>
                <w:p w:rsidR="00823C69" w:rsidRDefault="00823C69" w:rsidP="00823C69">
                  <w:pPr>
                    <w:pStyle w:val="ListParagraph"/>
                    <w:framePr w:hSpace="180" w:wrap="around" w:vAnchor="text" w:hAnchor="margin" w:y="20"/>
                    <w:numPr>
                      <w:ilvl w:val="0"/>
                      <w:numId w:val="24"/>
                    </w:numPr>
                    <w:rPr>
                      <w:rFonts w:ascii="Arial" w:hAnsi="Arial" w:cs="Arial"/>
                    </w:rPr>
                  </w:pPr>
                  <w:r>
                    <w:rPr>
                      <w:rFonts w:ascii="Arial" w:hAnsi="Arial" w:cs="Arial"/>
                    </w:rPr>
                    <w:t>___________________________________________________________________________________________________</w:t>
                  </w:r>
                </w:p>
                <w:p w:rsidR="00823C69" w:rsidRPr="00823C69" w:rsidRDefault="00823C69" w:rsidP="00823C69">
                  <w:pPr>
                    <w:pStyle w:val="ListParagraph"/>
                    <w:framePr w:hSpace="180" w:wrap="around" w:vAnchor="text" w:hAnchor="margin" w:y="20"/>
                    <w:numPr>
                      <w:ilvl w:val="0"/>
                      <w:numId w:val="24"/>
                    </w:numPr>
                    <w:rPr>
                      <w:rFonts w:ascii="Arial" w:hAnsi="Arial" w:cs="Arial"/>
                    </w:rPr>
                  </w:pPr>
                  <w:r>
                    <w:rPr>
                      <w:rFonts w:ascii="Arial" w:hAnsi="Arial" w:cs="Arial"/>
                    </w:rPr>
                    <w:t>___________________________________________________________________________________________________</w:t>
                  </w:r>
                </w:p>
              </w:tc>
            </w:tr>
          </w:tbl>
          <w:p w:rsidR="00666CF9" w:rsidRDefault="00666CF9" w:rsidP="00666CF9"/>
          <w:p w:rsidR="00666CF9" w:rsidRPr="00666CF9" w:rsidRDefault="00666CF9" w:rsidP="00666CF9">
            <w:pPr>
              <w:rPr>
                <w:rFonts w:ascii="Arial" w:hAnsi="Arial" w:cs="Arial"/>
                <w:b/>
              </w:rPr>
            </w:pPr>
            <w:r w:rsidRPr="00666CF9">
              <w:rPr>
                <w:rFonts w:ascii="Arial" w:hAnsi="Arial" w:cs="Arial"/>
                <w:b/>
              </w:rPr>
              <w:t xml:space="preserve">Part 2: </w:t>
            </w:r>
          </w:p>
          <w:p w:rsidR="00666CF9" w:rsidRPr="00666CF9" w:rsidRDefault="00666CF9" w:rsidP="00666CF9">
            <w:pPr>
              <w:rPr>
                <w:rFonts w:ascii="Arial" w:hAnsi="Arial" w:cs="Arial"/>
                <w:b/>
              </w:rPr>
            </w:pPr>
            <w:r>
              <w:br w:type="page"/>
            </w:r>
            <w:r w:rsidRPr="00666CF9">
              <w:rPr>
                <w:rFonts w:ascii="Arial" w:hAnsi="Arial" w:cs="Arial"/>
                <w:b/>
              </w:rPr>
              <w:t>Participate in environmentally sustainable work practices</w:t>
            </w:r>
          </w:p>
          <w:p w:rsidR="00666CF9" w:rsidRPr="00666CF9" w:rsidRDefault="00666CF9" w:rsidP="00666CF9">
            <w:pPr>
              <w:rPr>
                <w:rFonts w:ascii="Arial" w:hAnsi="Arial" w:cs="Arial"/>
              </w:rPr>
            </w:pPr>
          </w:p>
          <w:p w:rsidR="00666CF9" w:rsidRPr="00666CF9" w:rsidRDefault="00666CF9" w:rsidP="00666CF9">
            <w:pPr>
              <w:rPr>
                <w:rFonts w:ascii="Arial" w:hAnsi="Arial" w:cs="Arial"/>
                <w:b/>
              </w:rPr>
            </w:pPr>
            <w:r w:rsidRPr="00666CF9">
              <w:rPr>
                <w:rFonts w:ascii="Arial" w:hAnsi="Arial" w:cs="Arial"/>
                <w:b/>
              </w:rPr>
              <w:t>Case study</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Sienna works in human resources at a regional hospital, and has recently been nominated as the environment officer for the support services at the hospital, which include the administrative staff, cleaning staff and laundry staff.  As well as developing initiatives for improving their use of resources, Sienna also works with the occupational health and safety officer to ensure that their policies and procedures for environ mental management are up to date.</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What are some of the environmental and resource efficiency issues Sienna might encounter?</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What resources would you expect Sienna to use in her human resource role?  What additional resources might be used by the cleaning and laundry staff she has responsibility for?</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How might use of these resources be measured?  Suggest measurement methods for at least three different resources.</w:t>
            </w:r>
          </w:p>
          <w:p w:rsidR="00666CF9" w:rsidRPr="00666CF9" w:rsidRDefault="00666CF9" w:rsidP="00666CF9">
            <w:pPr>
              <w:rPr>
                <w:rFonts w:ascii="Arial" w:hAnsi="Arial" w:cs="Arial"/>
              </w:rPr>
            </w:pPr>
          </w:p>
          <w:p w:rsidR="00666CF9" w:rsidRPr="00666CF9" w:rsidRDefault="00666CF9" w:rsidP="00666CF9">
            <w:pPr>
              <w:rPr>
                <w:rFonts w:ascii="Arial" w:hAnsi="Arial" w:cs="Arial"/>
                <w:b/>
              </w:rPr>
            </w:pPr>
            <w:r w:rsidRPr="00666CF9">
              <w:rPr>
                <w:rFonts w:ascii="Arial" w:hAnsi="Arial" w:cs="Arial"/>
                <w:b/>
              </w:rPr>
              <w:t>Case study cont’d</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 xml:space="preserve">Sienna identifies water use in the laundry as a key opportunity for reducing environmental impact.  Water is used in the rest of the hospital for showering patients, in kitchens and for watering the grounds of the hospital.  As there has been an extensive drought in the area, Sienna thinks reducing water use will also have a lot of community support.  She receives the following information from the water company about water use in the hospital (note: ML is a </w:t>
            </w:r>
            <w:proofErr w:type="spellStart"/>
            <w:r w:rsidRPr="00666CF9">
              <w:rPr>
                <w:rFonts w:ascii="Arial" w:hAnsi="Arial" w:cs="Arial"/>
              </w:rPr>
              <w:t>megalitre</w:t>
            </w:r>
            <w:proofErr w:type="spellEnd"/>
            <w:r w:rsidRPr="00666CF9">
              <w:rPr>
                <w:rFonts w:ascii="Arial" w:hAnsi="Arial" w:cs="Arial"/>
              </w:rPr>
              <w:t>, or 100,000 litres of water)</w:t>
            </w:r>
          </w:p>
          <w:p w:rsidR="00666CF9" w:rsidRPr="00666CF9" w:rsidRDefault="00666CF9" w:rsidP="00666CF9">
            <w:pPr>
              <w:shd w:val="clear" w:color="auto" w:fill="E0E0E0"/>
              <w:rPr>
                <w:rFonts w:ascii="Arial" w:hAnsi="Arial" w:cs="Arial"/>
              </w:rPr>
            </w:pPr>
          </w:p>
          <w:tbl>
            <w:tblPr>
              <w:tblStyle w:val="TableGrid"/>
              <w:tblW w:w="9067" w:type="dxa"/>
              <w:tblLayout w:type="fixed"/>
              <w:tblLook w:val="01E0"/>
            </w:tblPr>
            <w:tblGrid>
              <w:gridCol w:w="1413"/>
              <w:gridCol w:w="850"/>
              <w:gridCol w:w="851"/>
              <w:gridCol w:w="850"/>
              <w:gridCol w:w="851"/>
              <w:gridCol w:w="850"/>
              <w:gridCol w:w="851"/>
              <w:gridCol w:w="850"/>
              <w:gridCol w:w="851"/>
              <w:gridCol w:w="850"/>
            </w:tblGrid>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Water use</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09</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10</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11</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12</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01</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02</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03</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04</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05</w:t>
                  </w:r>
                </w:p>
              </w:tc>
            </w:tr>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Laundry</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1.62</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1.78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1.74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r>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Rest of hospital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1.46</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1.52</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1.41</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r>
          </w:tbl>
          <w:p w:rsidR="00666CF9" w:rsidRPr="00666CF9" w:rsidRDefault="00666CF9" w:rsidP="00666CF9">
            <w:pPr>
              <w:shd w:val="clear" w:color="auto" w:fill="E0E0E0"/>
              <w:rPr>
                <w:rFonts w:ascii="Arial" w:hAnsi="Arial" w:cs="Arial"/>
              </w:rPr>
            </w:pPr>
          </w:p>
          <w:p w:rsidR="00666CF9" w:rsidRPr="00666CF9" w:rsidRDefault="00666CF9" w:rsidP="00666CF9">
            <w:pPr>
              <w:shd w:val="clear" w:color="auto" w:fill="E0E0E0"/>
              <w:rPr>
                <w:rFonts w:ascii="Arial" w:hAnsi="Arial" w:cs="Arial"/>
              </w:rPr>
            </w:pP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Prepare a report for Sienna’s manager about water usage in the laundry.  Explain how you would record this data.  Where would you file the report?  Why?</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What opportunities might exist to reduce water use in the laundry?</w:t>
            </w:r>
          </w:p>
          <w:p w:rsidR="00666CF9" w:rsidRPr="00666CF9" w:rsidRDefault="00666CF9" w:rsidP="00666CF9">
            <w:pPr>
              <w:rPr>
                <w:rFonts w:ascii="Arial" w:hAnsi="Arial" w:cs="Arial"/>
                <w:b/>
              </w:rPr>
            </w:pPr>
            <w:r w:rsidRPr="00666CF9">
              <w:rPr>
                <w:rFonts w:ascii="Arial" w:hAnsi="Arial" w:cs="Arial"/>
                <w:b/>
              </w:rPr>
              <w:t>Case study cont’d</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 xml:space="preserve">Sienna decides to speak to Chris, the manager of the laundry.  She discovers that the machines are old and relatively inefficient, but a request for updating them was recently denied due to lack of funds.  The budget committee did not think the potential water and electricity savings would be enough to make up for the extra expense.  Sienna is frustrated, but she knows that there is limited funding available.  She decides to investigate a </w:t>
            </w:r>
            <w:proofErr w:type="spellStart"/>
            <w:r w:rsidRPr="00666CF9">
              <w:rPr>
                <w:rFonts w:ascii="Arial" w:hAnsi="Arial" w:cs="Arial"/>
              </w:rPr>
              <w:t>greywater</w:t>
            </w:r>
            <w:proofErr w:type="spellEnd"/>
            <w:r w:rsidRPr="00666CF9">
              <w:rPr>
                <w:rFonts w:ascii="Arial" w:hAnsi="Arial" w:cs="Arial"/>
              </w:rPr>
              <w:t xml:space="preserve"> system for using the rinse water from the machines in the hospital grounds instead.  She makes inquiries with a local plumber, who tells her a </w:t>
            </w:r>
            <w:proofErr w:type="spellStart"/>
            <w:r w:rsidRPr="00666CF9">
              <w:rPr>
                <w:rFonts w:ascii="Arial" w:hAnsi="Arial" w:cs="Arial"/>
              </w:rPr>
              <w:t>greywater</w:t>
            </w:r>
            <w:proofErr w:type="spellEnd"/>
            <w:r w:rsidRPr="00666CF9">
              <w:rPr>
                <w:rFonts w:ascii="Arial" w:hAnsi="Arial" w:cs="Arial"/>
              </w:rPr>
              <w:t xml:space="preserve"> system could be installed for around $2000 and provide enough water for watering the grounds.</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Prepare a written proposal for Sienna to deliver to her manager to take to the budget committee for approval.</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 xml:space="preserve">Assuming that Sienna’s proposal is accepted by the budget committee, what organisational plans might she develop to support the implementation of the </w:t>
            </w:r>
            <w:proofErr w:type="spellStart"/>
            <w:r w:rsidRPr="00666CF9">
              <w:rPr>
                <w:rFonts w:ascii="Arial" w:hAnsi="Arial" w:cs="Arial"/>
              </w:rPr>
              <w:t>greywater</w:t>
            </w:r>
            <w:proofErr w:type="spellEnd"/>
            <w:r w:rsidRPr="00666CF9">
              <w:rPr>
                <w:rFonts w:ascii="Arial" w:hAnsi="Arial" w:cs="Arial"/>
              </w:rPr>
              <w:t xml:space="preserve"> system?  You should consider how the system will be used by laundry and maintenance staff in your response.</w:t>
            </w:r>
          </w:p>
          <w:p w:rsidR="00666CF9" w:rsidRDefault="00666CF9" w:rsidP="00666CF9"/>
          <w:p w:rsidR="00666CF9" w:rsidRDefault="00666CF9" w:rsidP="00666CF9"/>
          <w:p w:rsidR="00666CF9" w:rsidRPr="00105B9F" w:rsidRDefault="00666CF9" w:rsidP="00666CF9"/>
          <w:p w:rsidR="001A42DC" w:rsidRPr="001A42DC" w:rsidRDefault="001A42DC" w:rsidP="00666CF9">
            <w:pPr>
              <w:spacing w:line="360" w:lineRule="auto"/>
              <w:rPr>
                <w:rFonts w:ascii="Arial" w:hAnsi="Arial" w:cs="Arial"/>
                <w:color w:val="FF0000"/>
                <w:sz w:val="20"/>
                <w:szCs w:val="20"/>
              </w:rPr>
            </w:pPr>
          </w:p>
        </w:tc>
      </w:tr>
    </w:tbl>
    <w:p w:rsidR="003E7083" w:rsidRDefault="003E7083" w:rsidP="007E013D">
      <w:pPr>
        <w:rPr>
          <w:rFonts w:ascii="Arial" w:hAnsi="Arial" w:cs="Arial"/>
          <w:sz w:val="22"/>
          <w:szCs w:val="22"/>
          <w:lang w:val="en-US"/>
        </w:rPr>
      </w:pPr>
    </w:p>
    <w:p w:rsidR="001A42DC" w:rsidRDefault="001A42DC" w:rsidP="007E013D">
      <w:pPr>
        <w:rPr>
          <w:rFonts w:ascii="Arial" w:hAnsi="Arial" w:cs="Arial"/>
          <w:sz w:val="22"/>
          <w:szCs w:val="22"/>
        </w:rPr>
      </w:pPr>
    </w:p>
    <w:p w:rsidR="001A42DC" w:rsidRDefault="001A42DC">
      <w:pPr>
        <w:rPr>
          <w:rFonts w:ascii="Arial" w:hAnsi="Arial" w:cs="Arial"/>
          <w:sz w:val="22"/>
          <w:szCs w:val="22"/>
        </w:rPr>
      </w:pPr>
      <w:r>
        <w:rPr>
          <w:rFonts w:ascii="Arial" w:hAnsi="Arial" w:cs="Arial"/>
          <w:sz w:val="22"/>
          <w:szCs w:val="22"/>
        </w:rPr>
        <w:br w:type="page"/>
      </w:r>
    </w:p>
    <w:p w:rsidR="00533933" w:rsidRPr="004140B0" w:rsidRDefault="001A42DC" w:rsidP="005B774E">
      <w:pPr>
        <w:tabs>
          <w:tab w:val="right" w:pos="8222"/>
        </w:tabs>
        <w:rPr>
          <w:rFonts w:ascii="Arial" w:hAnsi="Arial" w:cs="Arial"/>
          <w:b/>
          <w:sz w:val="32"/>
          <w:szCs w:val="32"/>
        </w:rPr>
      </w:pPr>
      <w:r>
        <w:lastRenderedPageBreak/>
        <w:t xml:space="preserve">  </w:t>
      </w:r>
      <w:r w:rsidR="00D85BED">
        <w:rPr>
          <w:rFonts w:ascii="Arial" w:hAnsi="Arial" w:cs="Arial"/>
          <w:b/>
          <w:sz w:val="32"/>
          <w:szCs w:val="32"/>
        </w:rPr>
        <w:t>Student Self Reflection</w:t>
      </w:r>
      <w:r w:rsidR="005A723C">
        <w:rPr>
          <w:rFonts w:ascii="Arial" w:hAnsi="Arial" w:cs="Arial"/>
          <w:b/>
          <w:sz w:val="32"/>
          <w:szCs w:val="32"/>
        </w:rPr>
        <w:t xml:space="preserve"> </w:t>
      </w:r>
      <w:r w:rsidR="005B774E">
        <w:rPr>
          <w:rFonts w:ascii="Arial" w:hAnsi="Arial" w:cs="Arial"/>
          <w:b/>
          <w:sz w:val="32"/>
          <w:szCs w:val="32"/>
        </w:rPr>
        <w:t xml:space="preserve">                                     </w:t>
      </w:r>
      <w:r w:rsidR="008A036A">
        <w:rPr>
          <w:rFonts w:ascii="Arial" w:hAnsi="Arial" w:cs="Arial"/>
          <w:b/>
          <w:sz w:val="32"/>
          <w:szCs w:val="32"/>
        </w:rPr>
        <w:t xml:space="preserve"> </w:t>
      </w:r>
      <w:r w:rsidR="005B774E">
        <w:rPr>
          <w:rFonts w:ascii="Calibri" w:hAnsi="Calibri"/>
          <w:noProof/>
          <w:color w:val="1F497D"/>
          <w:sz w:val="22"/>
          <w:szCs w:val="22"/>
          <w:lang w:val="en-AU" w:eastAsia="en-AU"/>
        </w:rPr>
        <w:drawing>
          <wp:inline distT="0" distB="0" distL="0" distR="0">
            <wp:extent cx="1181100" cy="533400"/>
            <wp:effectExtent l="19050" t="0" r="0" b="0"/>
            <wp:docPr id="15"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15"/>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0158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0158C">
              <w:rPr>
                <w:rFonts w:ascii="Arial" w:hAnsi="Arial" w:cs="Arial"/>
                <w:sz w:val="22"/>
                <w:szCs w:val="22"/>
              </w:rPr>
              <w:t>5; Getting it Right.</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D85BED" w:rsidP="00823C69">
            <w:pPr>
              <w:spacing w:before="20" w:afterLines="20"/>
              <w:ind w:left="340" w:hanging="340"/>
              <w:rPr>
                <w:rFonts w:ascii="Arial" w:hAnsi="Arial" w:cs="Arial"/>
                <w:b/>
                <w:sz w:val="20"/>
                <w:szCs w:val="20"/>
              </w:rPr>
            </w:pPr>
            <w:r w:rsidRPr="00C6000B">
              <w:rPr>
                <w:rFonts w:ascii="Arial" w:hAnsi="Arial" w:cs="Arial"/>
                <w:b/>
                <w:sz w:val="20"/>
                <w:szCs w:val="20"/>
              </w:rPr>
              <w:t xml:space="preserve">During </w:t>
            </w:r>
            <w:r w:rsidR="0030158C">
              <w:rPr>
                <w:rFonts w:ascii="Arial" w:hAnsi="Arial" w:cs="Arial"/>
                <w:b/>
                <w:sz w:val="20"/>
                <w:szCs w:val="20"/>
              </w:rPr>
              <w:t>this assessment</w:t>
            </w:r>
          </w:p>
          <w:p w:rsidR="00D85BED" w:rsidRPr="00C6000B" w:rsidRDefault="00D85BED" w:rsidP="00823C69">
            <w:pPr>
              <w:spacing w:before="20" w:afterLines="20"/>
              <w:ind w:left="340" w:hanging="340"/>
              <w:rPr>
                <w:rFonts w:ascii="Arial" w:hAnsi="Arial" w:cs="Arial"/>
                <w:b/>
                <w:sz w:val="20"/>
                <w:szCs w:val="20"/>
              </w:rPr>
            </w:pPr>
            <w:r w:rsidRPr="00C6000B">
              <w:rPr>
                <w:rFonts w:ascii="Arial" w:hAnsi="Arial" w:cs="Arial"/>
                <w:i/>
                <w:sz w:val="20"/>
                <w:szCs w:val="20"/>
              </w:rPr>
              <w:t xml:space="preserve">(  insert a tick for ‘yes’, cross for ‘no’,  </w:t>
            </w:r>
          </w:p>
        </w:tc>
        <w:tc>
          <w:tcPr>
            <w:tcW w:w="540" w:type="dxa"/>
            <w:shd w:val="pct25" w:color="000000" w:fill="FFFFFF"/>
            <w:textDirection w:val="tbRl"/>
            <w:vAlign w:val="center"/>
          </w:tcPr>
          <w:p w:rsidR="00D85BED" w:rsidRPr="00C6000B" w:rsidRDefault="00D85BED" w:rsidP="00823C69">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287320">
            <w:pPr>
              <w:spacing w:before="120" w:after="120"/>
              <w:rPr>
                <w:rFonts w:ascii="Arial" w:hAnsi="Arial" w:cs="Arial"/>
              </w:rPr>
            </w:pPr>
            <w:r>
              <w:rPr>
                <w:rFonts w:ascii="Arial" w:hAnsi="Arial" w:cs="Arial"/>
              </w:rPr>
              <w:t>Was this activity a good way to assess your knowledge?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C617EA">
            <w:pPr>
              <w:spacing w:before="40" w:after="40"/>
              <w:rPr>
                <w:rFonts w:ascii="Arial" w:hAnsi="Arial" w:cs="Arial"/>
              </w:rPr>
            </w:pPr>
            <w:r>
              <w:rPr>
                <w:rFonts w:ascii="Arial" w:hAnsi="Arial" w:cs="Arial"/>
              </w:rPr>
              <w:t>Were you able to determine a correct filing sequence?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932B26" w:rsidP="00C6000B">
            <w:pPr>
              <w:spacing w:before="40" w:after="40"/>
              <w:ind w:left="-8"/>
              <w:rPr>
                <w:rFonts w:ascii="Arial" w:hAnsi="Arial" w:cs="Arial"/>
              </w:rPr>
            </w:pPr>
            <w:r>
              <w:rPr>
                <w:rFonts w:ascii="Arial" w:hAnsi="Arial" w:cs="Arial"/>
              </w:rPr>
              <w:t>I have seen these storage systems so determining OH&amp;S requirements was straight forward.</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287320">
            <w:pPr>
              <w:spacing w:before="120" w:after="120"/>
              <w:rPr>
                <w:rFonts w:ascii="Arial" w:hAnsi="Arial" w:cs="Arial"/>
              </w:rPr>
            </w:pPr>
            <w:r w:rsidRPr="002D6278">
              <w:rPr>
                <w:rFonts w:ascii="Arial" w:hAnsi="Arial" w:cs="Arial"/>
              </w:rPr>
              <w:t>Were you able to source information to help guide your responses to the case studies?</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General comments, strengths or improvements needed:</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932B26" w:rsidRDefault="00932B26" w:rsidP="00533933">
      <w:pPr>
        <w:rPr>
          <w:rFonts w:ascii="Arial" w:hAnsi="Arial" w:cs="Arial"/>
          <w:sz w:val="20"/>
          <w:szCs w:val="20"/>
        </w:rPr>
      </w:pPr>
    </w:p>
    <w:p w:rsidR="00EE6C2A" w:rsidRDefault="002B6668" w:rsidP="00EE6C2A">
      <w:pPr>
        <w:pStyle w:val="Heading1"/>
        <w:spacing w:before="0" w:after="0"/>
        <w:jc w:val="center"/>
      </w:pPr>
      <w:r>
        <w:rPr>
          <w:noProof/>
          <w:lang w:val="en-AU" w:eastAsia="en-AU"/>
        </w:rPr>
        <w:lastRenderedPageBreak/>
        <w:drawing>
          <wp:anchor distT="0" distB="0" distL="114300" distR="114300" simplePos="0" relativeHeight="251658240" behindDoc="1" locked="0" layoutInCell="1" allowOverlap="1">
            <wp:simplePos x="0" y="0"/>
            <wp:positionH relativeFrom="column">
              <wp:posOffset>4629150</wp:posOffset>
            </wp:positionH>
            <wp:positionV relativeFrom="paragraph">
              <wp:posOffset>-207010</wp:posOffset>
            </wp:positionV>
            <wp:extent cx="1600200" cy="581025"/>
            <wp:effectExtent l="19050" t="0" r="0" b="0"/>
            <wp:wrapNone/>
            <wp:docPr id="7"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EE6C2A" w:rsidRPr="00543461">
        <w:t>Western Sydney Region</w:t>
      </w:r>
      <w:r w:rsidR="00EE6C2A">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VET Framework: </w:t>
            </w:r>
            <w:r w:rsidR="006E3A67" w:rsidRPr="002B6668">
              <w:rPr>
                <w:rFonts w:ascii="Arial" w:hAnsi="Arial" w:cs="Arial"/>
                <w:sz w:val="22"/>
                <w:szCs w:val="22"/>
              </w:rPr>
              <w:t>Business Services</w:t>
            </w:r>
          </w:p>
        </w:tc>
      </w:tr>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Assessor / Teacher: </w:t>
            </w:r>
          </w:p>
        </w:tc>
      </w:tr>
      <w:tr w:rsidR="00EE6C2A" w:rsidRPr="002B6668" w:rsidTr="00ED3E79">
        <w:trPr>
          <w:trHeight w:val="453"/>
        </w:trPr>
        <w:tc>
          <w:tcPr>
            <w:tcW w:w="5000" w:type="pct"/>
            <w:gridSpan w:val="2"/>
            <w:vAlign w:val="center"/>
          </w:tcPr>
          <w:p w:rsidR="00A03AAE" w:rsidRPr="002B6668" w:rsidRDefault="00A03AAE" w:rsidP="00A03AAE">
            <w:pPr>
              <w:pStyle w:val="Header"/>
              <w:rPr>
                <w:rFonts w:cs="Arial"/>
                <w:sz w:val="22"/>
                <w:szCs w:val="22"/>
              </w:rPr>
            </w:pPr>
            <w:r w:rsidRPr="002B6668">
              <w:rPr>
                <w:rFonts w:cs="Arial"/>
                <w:b/>
                <w:sz w:val="22"/>
                <w:szCs w:val="22"/>
              </w:rPr>
              <w:t xml:space="preserve">Unit of competency </w:t>
            </w:r>
            <w:r w:rsidRPr="002B6668">
              <w:rPr>
                <w:rFonts w:cs="Arial"/>
                <w:sz w:val="22"/>
                <w:szCs w:val="22"/>
              </w:rPr>
              <w:t xml:space="preserve">    </w:t>
            </w:r>
          </w:p>
          <w:p w:rsidR="0078257D" w:rsidRPr="0078257D" w:rsidRDefault="0078257D" w:rsidP="0078257D">
            <w:pPr>
              <w:pStyle w:val="Header"/>
              <w:ind w:left="720"/>
              <w:jc w:val="both"/>
              <w:rPr>
                <w:rFonts w:cs="Arial"/>
                <w:sz w:val="24"/>
                <w:szCs w:val="24"/>
              </w:rPr>
            </w:pPr>
            <w:r w:rsidRPr="0078257D">
              <w:rPr>
                <w:rFonts w:cs="Arial"/>
                <w:sz w:val="24"/>
                <w:szCs w:val="24"/>
              </w:rPr>
              <w:t>BSBINM201A: Process and maintain workplace information</w:t>
            </w:r>
          </w:p>
          <w:p w:rsidR="005B774E" w:rsidRPr="0078257D" w:rsidRDefault="0078257D" w:rsidP="0078257D">
            <w:pPr>
              <w:pStyle w:val="Header"/>
              <w:ind w:left="720"/>
              <w:rPr>
                <w:rFonts w:cs="Arial"/>
                <w:sz w:val="24"/>
                <w:szCs w:val="24"/>
              </w:rPr>
            </w:pPr>
            <w:r w:rsidRPr="0078257D">
              <w:rPr>
                <w:rFonts w:cs="Arial"/>
                <w:sz w:val="24"/>
                <w:szCs w:val="24"/>
              </w:rPr>
              <w:t>BSBSUS201A: Participate in environmentally sustainable work practices</w:t>
            </w:r>
          </w:p>
          <w:p w:rsidR="0078257D" w:rsidRPr="002B6668" w:rsidRDefault="0078257D" w:rsidP="0078257D">
            <w:pPr>
              <w:pStyle w:val="Header"/>
              <w:rPr>
                <w:rFonts w:cs="Arial"/>
                <w:sz w:val="22"/>
                <w:szCs w:val="22"/>
              </w:rPr>
            </w:pPr>
          </w:p>
        </w:tc>
      </w:tr>
      <w:tr w:rsidR="00EE6C2A" w:rsidRPr="002B6668" w:rsidTr="00ED3E79">
        <w:trPr>
          <w:gridBefore w:val="1"/>
          <w:wBefore w:w="5" w:type="pct"/>
          <w:trHeight w:val="448"/>
        </w:trPr>
        <w:tc>
          <w:tcPr>
            <w:tcW w:w="4995" w:type="pct"/>
            <w:vAlign w:val="center"/>
          </w:tcPr>
          <w:p w:rsidR="00EE6C2A" w:rsidRPr="002B6668" w:rsidRDefault="00327B4C" w:rsidP="00ED3E79">
            <w:pPr>
              <w:rPr>
                <w:rFonts w:ascii="Arial" w:hAnsi="Arial" w:cs="Arial"/>
                <w:b/>
                <w:sz w:val="22"/>
                <w:szCs w:val="22"/>
                <w:lang w:val="en-US"/>
              </w:rPr>
            </w:pPr>
            <w:r w:rsidRPr="002B6668">
              <w:rPr>
                <w:rFonts w:ascii="Arial" w:hAnsi="Arial" w:cs="Arial"/>
                <w:b/>
                <w:sz w:val="22"/>
                <w:szCs w:val="22"/>
                <w:lang w:val="en-US"/>
              </w:rPr>
              <w:t xml:space="preserve"> Due Date</w:t>
            </w:r>
            <w:r w:rsidR="003F4D6F" w:rsidRPr="002B6668">
              <w:rPr>
                <w:rFonts w:ascii="Arial" w:hAnsi="Arial" w:cs="Arial"/>
                <w:b/>
                <w:sz w:val="22"/>
                <w:szCs w:val="22"/>
                <w:lang w:val="en-US"/>
              </w:rPr>
              <w:t>:</w:t>
            </w:r>
            <w:r w:rsidRPr="002B6668">
              <w:rPr>
                <w:rFonts w:ascii="Arial" w:hAnsi="Arial" w:cs="Arial"/>
                <w:b/>
                <w:sz w:val="22"/>
                <w:szCs w:val="22"/>
                <w:lang w:val="en-US"/>
              </w:rPr>
              <w:t xml:space="preserve">                                                    Date </w:t>
            </w:r>
            <w:r w:rsidR="003F4D6F" w:rsidRPr="002B6668">
              <w:rPr>
                <w:rFonts w:ascii="Arial" w:hAnsi="Arial" w:cs="Arial"/>
                <w:b/>
                <w:sz w:val="22"/>
                <w:szCs w:val="22"/>
                <w:lang w:val="en-US"/>
              </w:rPr>
              <w:t xml:space="preserve"> </w:t>
            </w:r>
            <w:r w:rsidRPr="002B6668">
              <w:rPr>
                <w:rFonts w:ascii="Arial" w:hAnsi="Arial" w:cs="Arial"/>
                <w:b/>
                <w:sz w:val="22"/>
                <w:szCs w:val="22"/>
                <w:lang w:val="en-US"/>
              </w:rPr>
              <w:t>Received</w:t>
            </w:r>
            <w:r w:rsidR="003F4D6F" w:rsidRPr="002B6668">
              <w:rPr>
                <w:rFonts w:ascii="Arial" w:hAnsi="Arial" w:cs="Arial"/>
                <w:b/>
                <w:sz w:val="22"/>
                <w:szCs w:val="22"/>
                <w:lang w:val="en-US"/>
              </w:rPr>
              <w:t>:</w:t>
            </w:r>
            <w:r w:rsidRPr="002B6668">
              <w:rPr>
                <w:rFonts w:ascii="Arial" w:hAnsi="Arial" w:cs="Arial"/>
                <w:b/>
                <w:sz w:val="22"/>
                <w:szCs w:val="22"/>
                <w:lang w:val="en-US"/>
              </w:rPr>
              <w:t xml:space="preserve">                                  </w:t>
            </w:r>
          </w:p>
        </w:tc>
      </w:tr>
    </w:tbl>
    <w:p w:rsidR="00EE6C2A" w:rsidRPr="002B6668" w:rsidRDefault="00EE6C2A" w:rsidP="00EE6C2A">
      <w:pPr>
        <w:rPr>
          <w:rFonts w:ascii="Arial" w:hAnsi="Arial" w:cs="Arial"/>
          <w:sz w:val="22"/>
          <w:szCs w:val="22"/>
        </w:rPr>
      </w:pPr>
    </w:p>
    <w:p w:rsidR="00EE6C2A" w:rsidRPr="002B6668" w:rsidRDefault="00EE6C2A" w:rsidP="00EE6C2A">
      <w:pPr>
        <w:rPr>
          <w:rFonts w:ascii="Arial" w:hAnsi="Arial" w:cs="Arial"/>
          <w:b/>
          <w:sz w:val="22"/>
          <w:szCs w:val="22"/>
        </w:rPr>
      </w:pPr>
      <w:r w:rsidRPr="002B6668">
        <w:rPr>
          <w:rFonts w:ascii="Arial" w:hAnsi="Arial" w:cs="Arial"/>
          <w:b/>
          <w:sz w:val="22"/>
          <w:szCs w:val="22"/>
        </w:rPr>
        <w:t>Overall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2B6668" w:rsidTr="0094203B">
        <w:trPr>
          <w:trHeight w:val="736"/>
        </w:trPr>
        <w:tc>
          <w:tcPr>
            <w:tcW w:w="1532"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Unit Code</w:t>
            </w:r>
          </w:p>
        </w:tc>
        <w:tc>
          <w:tcPr>
            <w:tcW w:w="1889"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Elements of Competency</w:t>
            </w:r>
          </w:p>
          <w:p w:rsidR="00EE6C2A" w:rsidRPr="002B6668" w:rsidRDefault="00EE6C2A" w:rsidP="0094203B">
            <w:pPr>
              <w:jc w:val="center"/>
              <w:rPr>
                <w:rFonts w:ascii="Arial" w:hAnsi="Arial" w:cs="Arial"/>
                <w:b/>
                <w:sz w:val="22"/>
                <w:szCs w:val="22"/>
                <w:lang w:val="en-US"/>
              </w:rPr>
            </w:pPr>
          </w:p>
        </w:tc>
        <w:tc>
          <w:tcPr>
            <w:tcW w:w="1579" w:type="pct"/>
          </w:tcPr>
          <w:p w:rsidR="00EE6C2A" w:rsidRPr="002B6668" w:rsidRDefault="00EE6C2A" w:rsidP="0094203B">
            <w:pPr>
              <w:ind w:left="251" w:hanging="251"/>
              <w:rPr>
                <w:rFonts w:ascii="Arial" w:hAnsi="Arial" w:cs="Arial"/>
                <w:b/>
                <w:sz w:val="22"/>
                <w:szCs w:val="22"/>
              </w:rPr>
            </w:pPr>
            <w:r w:rsidRPr="002B6668">
              <w:rPr>
                <w:rFonts w:ascii="Arial" w:hAnsi="Arial" w:cs="Arial"/>
                <w:b/>
                <w:sz w:val="22"/>
                <w:szCs w:val="22"/>
              </w:rPr>
              <w:t>Competent/Not Yet Competent</w:t>
            </w:r>
          </w:p>
        </w:tc>
      </w:tr>
      <w:tr w:rsidR="00AB6E5C" w:rsidRPr="002B6668" w:rsidTr="0094203B">
        <w:trPr>
          <w:trHeight w:val="510"/>
        </w:trPr>
        <w:tc>
          <w:tcPr>
            <w:tcW w:w="1532" w:type="pct"/>
          </w:tcPr>
          <w:p w:rsidR="0078257D" w:rsidRPr="0078257D" w:rsidRDefault="0078257D" w:rsidP="0078257D">
            <w:pPr>
              <w:pStyle w:val="Header"/>
              <w:jc w:val="both"/>
              <w:rPr>
                <w:rFonts w:cs="Arial"/>
                <w:sz w:val="24"/>
                <w:szCs w:val="24"/>
              </w:rPr>
            </w:pPr>
            <w:r w:rsidRPr="0078257D">
              <w:rPr>
                <w:rFonts w:cs="Arial"/>
                <w:sz w:val="24"/>
                <w:szCs w:val="24"/>
              </w:rPr>
              <w:t>BSBINM201A: Process and maintain workplace information</w:t>
            </w:r>
          </w:p>
          <w:p w:rsidR="00EE6C2A" w:rsidRPr="002B6668" w:rsidRDefault="00EE6C2A" w:rsidP="002B6668">
            <w:pPr>
              <w:pStyle w:val="Header"/>
              <w:rPr>
                <w:rFonts w:cs="Arial"/>
                <w:b/>
                <w:sz w:val="22"/>
                <w:szCs w:val="22"/>
              </w:rPr>
            </w:pPr>
          </w:p>
        </w:tc>
        <w:tc>
          <w:tcPr>
            <w:tcW w:w="1889" w:type="pct"/>
          </w:tcPr>
          <w:p w:rsidR="00EE6C2A" w:rsidRPr="002B6668" w:rsidRDefault="0078257D" w:rsidP="0094203B">
            <w:pPr>
              <w:tabs>
                <w:tab w:val="left" w:pos="1620"/>
              </w:tabs>
              <w:spacing w:before="20"/>
              <w:rPr>
                <w:rFonts w:ascii="Arial" w:hAnsi="Arial" w:cs="Arial"/>
                <w:sz w:val="22"/>
                <w:szCs w:val="22"/>
              </w:rPr>
            </w:pPr>
            <w:r>
              <w:rPr>
                <w:rFonts w:ascii="Arial" w:hAnsi="Arial" w:cs="Arial"/>
                <w:sz w:val="22"/>
                <w:szCs w:val="22"/>
              </w:rPr>
              <w:t>Collect information</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78257D" w:rsidP="005B774E">
            <w:pPr>
              <w:tabs>
                <w:tab w:val="num" w:pos="432"/>
              </w:tabs>
              <w:spacing w:before="60" w:after="60"/>
              <w:rPr>
                <w:rFonts w:ascii="Arial" w:hAnsi="Arial" w:cs="Arial"/>
                <w:sz w:val="22"/>
                <w:szCs w:val="22"/>
              </w:rPr>
            </w:pPr>
            <w:r>
              <w:rPr>
                <w:rFonts w:ascii="Arial" w:hAnsi="Arial" w:cs="Arial"/>
                <w:sz w:val="22"/>
                <w:szCs w:val="22"/>
              </w:rPr>
              <w:t>Process workplace information</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78257D" w:rsidP="005B774E">
            <w:pPr>
              <w:pStyle w:val="Column1"/>
              <w:numPr>
                <w:ilvl w:val="0"/>
                <w:numId w:val="0"/>
              </w:numPr>
              <w:ind w:left="360" w:hanging="360"/>
              <w:rPr>
                <w:sz w:val="22"/>
                <w:szCs w:val="22"/>
              </w:rPr>
            </w:pPr>
            <w:r>
              <w:rPr>
                <w:sz w:val="22"/>
                <w:szCs w:val="22"/>
              </w:rPr>
              <w:t>Maintain information systems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78257D" w:rsidRPr="0078257D" w:rsidRDefault="0078257D" w:rsidP="0078257D">
            <w:pPr>
              <w:pStyle w:val="Header"/>
              <w:rPr>
                <w:rFonts w:cs="Arial"/>
                <w:sz w:val="24"/>
                <w:szCs w:val="24"/>
              </w:rPr>
            </w:pPr>
            <w:r w:rsidRPr="0078257D">
              <w:rPr>
                <w:rFonts w:cs="Arial"/>
                <w:sz w:val="24"/>
                <w:szCs w:val="24"/>
              </w:rPr>
              <w:t>BSBSUS201A: Participate in environmentally sustainable work practices</w:t>
            </w:r>
          </w:p>
          <w:p w:rsidR="00EE6C2A" w:rsidRPr="002B6668" w:rsidRDefault="00EE6C2A" w:rsidP="0078257D">
            <w:pPr>
              <w:spacing w:before="20"/>
              <w:rPr>
                <w:rFonts w:ascii="Arial" w:hAnsi="Arial" w:cs="Arial"/>
                <w:sz w:val="22"/>
                <w:szCs w:val="22"/>
                <w:lang w:val="en-US"/>
              </w:rPr>
            </w:pPr>
          </w:p>
        </w:tc>
        <w:tc>
          <w:tcPr>
            <w:tcW w:w="1889" w:type="pct"/>
          </w:tcPr>
          <w:p w:rsidR="00EE6C2A"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Identify current resource use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Comply with environmental regulations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Seek opportunities to improve resource efficiency</w:t>
            </w:r>
          </w:p>
        </w:tc>
        <w:tc>
          <w:tcPr>
            <w:tcW w:w="1579" w:type="pct"/>
          </w:tcPr>
          <w:p w:rsidR="00BF3B68" w:rsidRPr="002B6668" w:rsidRDefault="00BF3B68" w:rsidP="0094203B">
            <w:pPr>
              <w:tabs>
                <w:tab w:val="left" w:pos="1620"/>
              </w:tabs>
              <w:rPr>
                <w:rFonts w:ascii="Arial" w:hAnsi="Arial" w:cs="Arial"/>
                <w:sz w:val="22"/>
                <w:szCs w:val="22"/>
              </w:rPr>
            </w:pPr>
          </w:p>
        </w:tc>
      </w:tr>
    </w:tbl>
    <w:p w:rsidR="00EE6C2A" w:rsidRPr="002B6668" w:rsidRDefault="00EE6C2A" w:rsidP="00EE6C2A">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2B6668" w:rsidTr="00ED3E79">
        <w:trPr>
          <w:trHeight w:val="1741"/>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Assessor / Teacher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proofErr w:type="gramStart"/>
            <w:r w:rsidRPr="002B6668">
              <w:rPr>
                <w:rFonts w:ascii="Arial" w:hAnsi="Arial" w:cs="Arial"/>
                <w:sz w:val="22"/>
                <w:szCs w:val="22"/>
                <w:lang w:val="en-US"/>
              </w:rPr>
              <w:t>:    .</w:t>
            </w:r>
            <w:proofErr w:type="gramEnd"/>
          </w:p>
          <w:p w:rsidR="00EE6C2A" w:rsidRPr="002B6668" w:rsidRDefault="00EE6C2A" w:rsidP="00ED3E79">
            <w:pPr>
              <w:rPr>
                <w:rFonts w:ascii="Arial" w:hAnsi="Arial" w:cs="Arial"/>
                <w:sz w:val="22"/>
                <w:szCs w:val="22"/>
                <w:lang w:val="en-US"/>
              </w:rPr>
            </w:pPr>
          </w:p>
        </w:tc>
      </w:tr>
      <w:tr w:rsidR="00EE6C2A" w:rsidRPr="002B6668" w:rsidTr="00ED3E79">
        <w:trPr>
          <w:trHeight w:val="1247"/>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Student Comment:</w:t>
            </w:r>
          </w:p>
          <w:p w:rsidR="00EE6C2A" w:rsidRDefault="00EE6C2A" w:rsidP="00ED3E79">
            <w:pPr>
              <w:rPr>
                <w:rFonts w:ascii="Arial" w:hAnsi="Arial" w:cs="Arial"/>
                <w:sz w:val="22"/>
                <w:szCs w:val="22"/>
                <w:lang w:val="en-US"/>
              </w:rPr>
            </w:pPr>
          </w:p>
          <w:p w:rsidR="002D6278" w:rsidRDefault="002D6278" w:rsidP="00ED3E79">
            <w:pPr>
              <w:rPr>
                <w:rFonts w:ascii="Arial" w:hAnsi="Arial" w:cs="Arial"/>
                <w:sz w:val="22"/>
                <w:szCs w:val="22"/>
                <w:lang w:val="en-US"/>
              </w:rPr>
            </w:pPr>
          </w:p>
          <w:p w:rsidR="002D6278" w:rsidRPr="002B6668" w:rsidRDefault="002D6278"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r w:rsidRPr="002B6668">
              <w:rPr>
                <w:rFonts w:ascii="Arial" w:hAnsi="Arial" w:cs="Arial"/>
                <w:sz w:val="22"/>
                <w:szCs w:val="22"/>
                <w:lang w:val="en-US"/>
              </w:rPr>
              <w:t xml:space="preserve">:    </w:t>
            </w:r>
          </w:p>
          <w:p w:rsidR="00EE6C2A" w:rsidRPr="002B6668" w:rsidRDefault="00EE6C2A" w:rsidP="00ED3E79">
            <w:pPr>
              <w:rPr>
                <w:rFonts w:ascii="Arial" w:hAnsi="Arial" w:cs="Arial"/>
                <w:sz w:val="22"/>
                <w:szCs w:val="22"/>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6"/>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278" w:rsidRDefault="002D6278">
      <w:r>
        <w:separator/>
      </w:r>
    </w:p>
  </w:endnote>
  <w:endnote w:type="continuationSeparator" w:id="0">
    <w:p w:rsidR="002D6278" w:rsidRDefault="002D62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278" w:rsidRDefault="002D6278"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xml:space="preserve">: </w:t>
    </w:r>
    <w:r w:rsidRPr="0094203B">
      <w:rPr>
        <w:rFonts w:ascii="Arial" w:hAnsi="Arial" w:cs="Arial"/>
        <w:sz w:val="20"/>
        <w:szCs w:val="20"/>
      </w:rPr>
      <w:t xml:space="preserve">BSB07: Theme </w:t>
    </w:r>
    <w:r>
      <w:rPr>
        <w:rFonts w:ascii="Arial" w:hAnsi="Arial" w:cs="Arial"/>
        <w:sz w:val="20"/>
        <w:szCs w:val="20"/>
      </w:rPr>
      <w:t>6</w:t>
    </w:r>
    <w:r w:rsidRPr="0094203B">
      <w:rPr>
        <w:rFonts w:ascii="Arial" w:hAnsi="Arial" w:cs="Arial"/>
        <w:sz w:val="20"/>
        <w:szCs w:val="20"/>
      </w:rPr>
      <w:t xml:space="preserve"> Package; </w:t>
    </w:r>
    <w:r w:rsidR="00823C69">
      <w:rPr>
        <w:rFonts w:ascii="Arial" w:hAnsi="Arial" w:cs="Arial"/>
        <w:sz w:val="20"/>
        <w:szCs w:val="20"/>
      </w:rPr>
      <w:t>validated 30</w:t>
    </w:r>
    <w:r w:rsidR="00823C69" w:rsidRPr="00823C69">
      <w:rPr>
        <w:rFonts w:ascii="Arial" w:hAnsi="Arial" w:cs="Arial"/>
        <w:sz w:val="20"/>
        <w:szCs w:val="20"/>
        <w:vertAlign w:val="superscript"/>
      </w:rPr>
      <w:t>th</w:t>
    </w:r>
    <w:r w:rsidR="00823C69">
      <w:rPr>
        <w:rFonts w:ascii="Arial" w:hAnsi="Arial" w:cs="Arial"/>
        <w:sz w:val="20"/>
        <w:szCs w:val="20"/>
      </w:rPr>
      <w:t xml:space="preserve"> November 2010</w:t>
    </w:r>
    <w:r w:rsidRPr="0094203B">
      <w:rPr>
        <w:rFonts w:ascii="Arial" w:hAnsi="Arial" w:cs="Arial"/>
        <w:sz w:val="20"/>
        <w:szCs w:val="20"/>
      </w:rPr>
      <w:tab/>
      <w:t>Page</w:t>
    </w:r>
    <w:r>
      <w:rPr>
        <w:rFonts w:ascii="Cambria" w:hAnsi="Cambria"/>
      </w:rPr>
      <w:t xml:space="preserve"> </w:t>
    </w:r>
    <w:fldSimple w:instr=" PAGE   \* MERGEFORMAT ">
      <w:r w:rsidR="00823C69" w:rsidRPr="00823C69">
        <w:rPr>
          <w:rFonts w:ascii="Cambria" w:hAnsi="Cambria"/>
          <w:noProof/>
        </w:rPr>
        <w:t>4</w:t>
      </w:r>
    </w:fldSimple>
  </w:p>
  <w:p w:rsidR="002D6278" w:rsidRDefault="002D62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278" w:rsidRDefault="002D6278">
      <w:r>
        <w:separator/>
      </w:r>
    </w:p>
  </w:footnote>
  <w:footnote w:type="continuationSeparator" w:id="0">
    <w:p w:rsidR="002D6278" w:rsidRDefault="002D62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8BB7A01"/>
    <w:multiLevelType w:val="hybridMultilevel"/>
    <w:tmpl w:val="ACCC9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05D3A95"/>
    <w:multiLevelType w:val="hybridMultilevel"/>
    <w:tmpl w:val="6D16556E"/>
    <w:lvl w:ilvl="0" w:tplc="E38871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6610B79"/>
    <w:multiLevelType w:val="hybridMultilevel"/>
    <w:tmpl w:val="B7D02E0C"/>
    <w:lvl w:ilvl="0" w:tplc="F2B48B08">
      <w:start w:val="1"/>
      <w:numFmt w:val="bullet"/>
      <w:pStyle w:val="MajorTableLa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701A21"/>
    <w:multiLevelType w:val="hybridMultilevel"/>
    <w:tmpl w:val="68C254DC"/>
    <w:lvl w:ilvl="0" w:tplc="2A6CB9E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A227551"/>
    <w:multiLevelType w:val="multilevel"/>
    <w:tmpl w:val="9F5C1C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800"/>
        </w:tabs>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3C66DC"/>
    <w:multiLevelType w:val="multilevel"/>
    <w:tmpl w:val="856E49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6">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CE16A61"/>
    <w:multiLevelType w:val="multilevel"/>
    <w:tmpl w:val="D2C2E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E023450"/>
    <w:multiLevelType w:val="hybridMultilevel"/>
    <w:tmpl w:val="1B943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9"/>
  </w:num>
  <w:num w:numId="2">
    <w:abstractNumId w:val="7"/>
  </w:num>
  <w:num w:numId="3">
    <w:abstractNumId w:val="20"/>
  </w:num>
  <w:num w:numId="4">
    <w:abstractNumId w:val="5"/>
  </w:num>
  <w:num w:numId="5">
    <w:abstractNumId w:val="21"/>
  </w:num>
  <w:num w:numId="6">
    <w:abstractNumId w:val="14"/>
  </w:num>
  <w:num w:numId="7">
    <w:abstractNumId w:val="0"/>
  </w:num>
  <w:num w:numId="8">
    <w:abstractNumId w:val="4"/>
  </w:num>
  <w:num w:numId="9">
    <w:abstractNumId w:val="19"/>
  </w:num>
  <w:num w:numId="10">
    <w:abstractNumId w:val="2"/>
  </w:num>
  <w:num w:numId="11">
    <w:abstractNumId w:val="16"/>
  </w:num>
  <w:num w:numId="12">
    <w:abstractNumId w:val="11"/>
  </w:num>
  <w:num w:numId="13">
    <w:abstractNumId w:val="23"/>
  </w:num>
  <w:num w:numId="14">
    <w:abstractNumId w:val="1"/>
  </w:num>
  <w:num w:numId="15">
    <w:abstractNumId w:val="15"/>
  </w:num>
  <w:num w:numId="16">
    <w:abstractNumId w:val="22"/>
  </w:num>
  <w:num w:numId="17">
    <w:abstractNumId w:val="8"/>
  </w:num>
  <w:num w:numId="18">
    <w:abstractNumId w:val="10"/>
  </w:num>
  <w:num w:numId="19">
    <w:abstractNumId w:val="17"/>
  </w:num>
  <w:num w:numId="20">
    <w:abstractNumId w:val="6"/>
  </w:num>
  <w:num w:numId="21">
    <w:abstractNumId w:val="12"/>
  </w:num>
  <w:num w:numId="22">
    <w:abstractNumId w:val="13"/>
  </w:num>
  <w:num w:numId="23">
    <w:abstractNumId w:val="3"/>
  </w:num>
  <w:num w:numId="24">
    <w:abstractNumId w:val="1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6668"/>
    <w:rsid w:val="002B7764"/>
    <w:rsid w:val="002C250A"/>
    <w:rsid w:val="002C78F3"/>
    <w:rsid w:val="002D513F"/>
    <w:rsid w:val="002D6278"/>
    <w:rsid w:val="002E5AF0"/>
    <w:rsid w:val="002E7B48"/>
    <w:rsid w:val="002F6F13"/>
    <w:rsid w:val="0030158C"/>
    <w:rsid w:val="003023ED"/>
    <w:rsid w:val="00312E5A"/>
    <w:rsid w:val="00327B4C"/>
    <w:rsid w:val="00357C5D"/>
    <w:rsid w:val="00377E55"/>
    <w:rsid w:val="00380A65"/>
    <w:rsid w:val="003B23CE"/>
    <w:rsid w:val="003C74E7"/>
    <w:rsid w:val="003E0D2D"/>
    <w:rsid w:val="003E7083"/>
    <w:rsid w:val="003F4D6F"/>
    <w:rsid w:val="004026E3"/>
    <w:rsid w:val="00412E75"/>
    <w:rsid w:val="00424A74"/>
    <w:rsid w:val="00435114"/>
    <w:rsid w:val="00437414"/>
    <w:rsid w:val="004563E6"/>
    <w:rsid w:val="00484025"/>
    <w:rsid w:val="00484C0A"/>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4A1C"/>
    <w:rsid w:val="005B774E"/>
    <w:rsid w:val="005C365B"/>
    <w:rsid w:val="005E2504"/>
    <w:rsid w:val="005F4692"/>
    <w:rsid w:val="006052CE"/>
    <w:rsid w:val="00612092"/>
    <w:rsid w:val="006557B6"/>
    <w:rsid w:val="00666CF9"/>
    <w:rsid w:val="006875BA"/>
    <w:rsid w:val="006B438A"/>
    <w:rsid w:val="006E113A"/>
    <w:rsid w:val="006E3A67"/>
    <w:rsid w:val="006E3CF1"/>
    <w:rsid w:val="006F4DD0"/>
    <w:rsid w:val="00700A15"/>
    <w:rsid w:val="00705DA9"/>
    <w:rsid w:val="007303C1"/>
    <w:rsid w:val="00736E2C"/>
    <w:rsid w:val="00745B9D"/>
    <w:rsid w:val="00747AFC"/>
    <w:rsid w:val="0078257D"/>
    <w:rsid w:val="007A1924"/>
    <w:rsid w:val="007A790C"/>
    <w:rsid w:val="007E013D"/>
    <w:rsid w:val="007E3CE8"/>
    <w:rsid w:val="007E529F"/>
    <w:rsid w:val="007F461D"/>
    <w:rsid w:val="00813121"/>
    <w:rsid w:val="00820FBE"/>
    <w:rsid w:val="00823C69"/>
    <w:rsid w:val="0083617F"/>
    <w:rsid w:val="0085551A"/>
    <w:rsid w:val="00894887"/>
    <w:rsid w:val="008A036A"/>
    <w:rsid w:val="008A2763"/>
    <w:rsid w:val="008B3E88"/>
    <w:rsid w:val="008B664C"/>
    <w:rsid w:val="008C410E"/>
    <w:rsid w:val="008C6195"/>
    <w:rsid w:val="008D17AA"/>
    <w:rsid w:val="008D50A0"/>
    <w:rsid w:val="008E3A8F"/>
    <w:rsid w:val="008F2936"/>
    <w:rsid w:val="00912302"/>
    <w:rsid w:val="00932B26"/>
    <w:rsid w:val="0094203B"/>
    <w:rsid w:val="009631C2"/>
    <w:rsid w:val="0096764F"/>
    <w:rsid w:val="00970ADD"/>
    <w:rsid w:val="009A1574"/>
    <w:rsid w:val="009A3A90"/>
    <w:rsid w:val="009F066B"/>
    <w:rsid w:val="009F42EA"/>
    <w:rsid w:val="00A02D72"/>
    <w:rsid w:val="00A03AAE"/>
    <w:rsid w:val="00A128B0"/>
    <w:rsid w:val="00A15046"/>
    <w:rsid w:val="00A82426"/>
    <w:rsid w:val="00A86466"/>
    <w:rsid w:val="00AA2C3A"/>
    <w:rsid w:val="00AB6E5C"/>
    <w:rsid w:val="00AF1723"/>
    <w:rsid w:val="00B0676D"/>
    <w:rsid w:val="00B24974"/>
    <w:rsid w:val="00B26D2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20033"/>
    <w:rsid w:val="00C34168"/>
    <w:rsid w:val="00C3472B"/>
    <w:rsid w:val="00C51B4D"/>
    <w:rsid w:val="00C6000B"/>
    <w:rsid w:val="00C617EA"/>
    <w:rsid w:val="00C64C32"/>
    <w:rsid w:val="00C91515"/>
    <w:rsid w:val="00C91837"/>
    <w:rsid w:val="00C96B6E"/>
    <w:rsid w:val="00C9703F"/>
    <w:rsid w:val="00CB445C"/>
    <w:rsid w:val="00CF0AF4"/>
    <w:rsid w:val="00D2434A"/>
    <w:rsid w:val="00D27E81"/>
    <w:rsid w:val="00D7144B"/>
    <w:rsid w:val="00D81DF1"/>
    <w:rsid w:val="00D85BED"/>
    <w:rsid w:val="00D877F1"/>
    <w:rsid w:val="00D91946"/>
    <w:rsid w:val="00D972BD"/>
    <w:rsid w:val="00DA7759"/>
    <w:rsid w:val="00E30CA4"/>
    <w:rsid w:val="00E5523B"/>
    <w:rsid w:val="00E72532"/>
    <w:rsid w:val="00E90221"/>
    <w:rsid w:val="00ED0EFF"/>
    <w:rsid w:val="00ED3E79"/>
    <w:rsid w:val="00EE1C3F"/>
    <w:rsid w:val="00EE6C2A"/>
    <w:rsid w:val="00EF1B13"/>
    <w:rsid w:val="00F31E67"/>
    <w:rsid w:val="00F7592B"/>
    <w:rsid w:val="00F8478D"/>
    <w:rsid w:val="00F95CF5"/>
    <w:rsid w:val="00FA11E5"/>
    <w:rsid w:val="00FA4D06"/>
    <w:rsid w:val="00FB3E77"/>
    <w:rsid w:val="00FE1C7A"/>
    <w:rsid w:val="00FE71B3"/>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CB864B.B23EF250" TargetMode="External"/><Relationship Id="rId5" Type="http://schemas.openxmlformats.org/officeDocument/2006/relationships/webSettings" Target="webSettings.xml"/><Relationship Id="rId15" Type="http://schemas.openxmlformats.org/officeDocument/2006/relationships/image" Target="cid:image001.jpg@01CB8193.0343ED30"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cid:image001.jpg@01CB8191.825CC530" TargetMode="External"/><Relationship Id="rId14"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8D546-16C5-4DCB-BF63-CCC333B2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1449</Words>
  <Characters>8262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3</cp:revision>
  <cp:lastPrinted>2009-03-12T23:19:00Z</cp:lastPrinted>
  <dcterms:created xsi:type="dcterms:W3CDTF">2010-11-30T02:17:00Z</dcterms:created>
  <dcterms:modified xsi:type="dcterms:W3CDTF">2010-11-30T06:17:00Z</dcterms:modified>
</cp:coreProperties>
</file>